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C0C" w:rsidRPr="00D037C3" w:rsidRDefault="00685F5B" w:rsidP="00783C0C">
      <w:pPr>
        <w:pStyle w:val="WW-Ttulo"/>
        <w:ind w:right="15"/>
        <w:rPr>
          <w:rFonts w:ascii="Arial" w:hAnsi="Arial" w:cs="Arial"/>
          <w:smallCaps/>
          <w:sz w:val="22"/>
        </w:rPr>
      </w:pPr>
      <w:r w:rsidRPr="00D037C3">
        <w:rPr>
          <w:noProof/>
          <w:sz w:val="26"/>
          <w:lang w:eastAsia="pt-BR"/>
        </w:rPr>
        <w:drawing>
          <wp:inline distT="0" distB="0" distL="0" distR="0">
            <wp:extent cx="560070" cy="566420"/>
            <wp:effectExtent l="0" t="0" r="0" b="508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0070" cy="566420"/>
                    </a:xfrm>
                    <a:prstGeom prst="rect">
                      <a:avLst/>
                    </a:prstGeom>
                    <a:blipFill dpi="0" rotWithShape="0">
                      <a:blip/>
                      <a:srcRect/>
                      <a:stretch>
                        <a:fillRect/>
                      </a:stretch>
                    </a:blipFill>
                    <a:ln>
                      <a:noFill/>
                    </a:ln>
                  </pic:spPr>
                </pic:pic>
              </a:graphicData>
            </a:graphic>
          </wp:inline>
        </w:drawing>
      </w:r>
    </w:p>
    <w:p w:rsidR="00783C0C" w:rsidRPr="00D037C3" w:rsidRDefault="00783C0C" w:rsidP="00783C0C">
      <w:pPr>
        <w:pStyle w:val="WW-Ttulo"/>
        <w:ind w:right="30"/>
        <w:rPr>
          <w:rFonts w:cs="ArialMT"/>
          <w:smallCaps/>
          <w:sz w:val="22"/>
        </w:rPr>
      </w:pPr>
      <w:r w:rsidRPr="00D037C3">
        <w:rPr>
          <w:rFonts w:ascii="Arial" w:hAnsi="Arial" w:cs="Arial"/>
          <w:smallCaps/>
          <w:sz w:val="22"/>
        </w:rPr>
        <w:t>Ministério do Meio Ambiente</w:t>
      </w:r>
    </w:p>
    <w:p w:rsidR="00783C0C" w:rsidRPr="00D037C3" w:rsidRDefault="00783C0C" w:rsidP="00783C0C">
      <w:pPr>
        <w:pStyle w:val="WW-Ttulo1"/>
        <w:spacing w:before="0" w:line="240" w:lineRule="exact"/>
        <w:jc w:val="center"/>
        <w:rPr>
          <w:rStyle w:val="Forte"/>
          <w:bCs w:val="0"/>
        </w:rPr>
      </w:pPr>
      <w:r w:rsidRPr="00D037C3">
        <w:rPr>
          <w:rFonts w:eastAsia="Times New Roman" w:cs="ArialMT"/>
          <w:b/>
          <w:smallCaps/>
          <w:sz w:val="22"/>
        </w:rPr>
        <w:t>Conselho Nacional de Recursos Hídricos</w:t>
      </w:r>
    </w:p>
    <w:p w:rsidR="00783C0C" w:rsidRPr="00D037C3" w:rsidRDefault="00853720" w:rsidP="00783C0C">
      <w:pPr>
        <w:pStyle w:val="WW-NormalWeb"/>
        <w:spacing w:before="0" w:after="120" w:line="240" w:lineRule="exact"/>
        <w:jc w:val="center"/>
        <w:rPr>
          <w:rStyle w:val="Forte"/>
          <w:b w:val="0"/>
          <w:bCs w:val="0"/>
          <w:i/>
          <w:sz w:val="20"/>
          <w:szCs w:val="20"/>
        </w:rPr>
      </w:pPr>
      <w:r w:rsidRPr="005A6819">
        <w:rPr>
          <w:rStyle w:val="Forte"/>
          <w:bCs w:val="0"/>
          <w:color w:val="FF0000"/>
        </w:rPr>
        <w:t>MINUTA</w:t>
      </w:r>
      <w:r w:rsidRPr="00D037C3">
        <w:rPr>
          <w:rStyle w:val="Forte"/>
          <w:bCs w:val="0"/>
        </w:rPr>
        <w:t xml:space="preserve"> </w:t>
      </w:r>
      <w:r w:rsidR="00783C0C" w:rsidRPr="00D037C3">
        <w:rPr>
          <w:rStyle w:val="Forte"/>
          <w:bCs w:val="0"/>
        </w:rPr>
        <w:t>RESOLUÇÃO N</w:t>
      </w:r>
      <w:r w:rsidR="00783C0C" w:rsidRPr="00D037C3">
        <w:rPr>
          <w:rStyle w:val="Forte"/>
          <w:bCs w:val="0"/>
          <w:u w:val="single"/>
          <w:vertAlign w:val="superscript"/>
        </w:rPr>
        <w:t>o</w:t>
      </w:r>
      <w:r w:rsidR="00783C0C" w:rsidRPr="00D037C3">
        <w:rPr>
          <w:rStyle w:val="Forte"/>
          <w:bCs w:val="0"/>
        </w:rPr>
        <w:t xml:space="preserve"> XX, DE XX DE XXXXXXX DE 2017</w:t>
      </w:r>
    </w:p>
    <w:p w:rsidR="00783C0C" w:rsidRPr="00D037C3" w:rsidRDefault="00783C0C" w:rsidP="00783C0C">
      <w:pPr>
        <w:tabs>
          <w:tab w:val="left" w:pos="0"/>
        </w:tabs>
        <w:autoSpaceDE w:val="0"/>
        <w:spacing w:after="120" w:line="240" w:lineRule="exact"/>
        <w:ind w:right="425"/>
        <w:jc w:val="center"/>
      </w:pPr>
      <w:r w:rsidRPr="00D037C3">
        <w:rPr>
          <w:rStyle w:val="Forte"/>
          <w:b w:val="0"/>
          <w:bCs w:val="0"/>
          <w:i/>
          <w:sz w:val="20"/>
          <w:szCs w:val="20"/>
        </w:rPr>
        <w:t>(</w:t>
      </w:r>
      <w:r w:rsidR="0075309B">
        <w:rPr>
          <w:rStyle w:val="Forte"/>
          <w:b w:val="0"/>
          <w:bCs w:val="0"/>
          <w:i/>
          <w:color w:val="FF0000"/>
          <w:sz w:val="20"/>
          <w:szCs w:val="20"/>
        </w:rPr>
        <w:t>CTIL 140</w:t>
      </w:r>
      <w:r w:rsidRPr="0075309B">
        <w:rPr>
          <w:rStyle w:val="Forte"/>
          <w:b w:val="0"/>
          <w:bCs w:val="0"/>
          <w:i/>
          <w:color w:val="FF0000"/>
          <w:sz w:val="20"/>
          <w:szCs w:val="20"/>
        </w:rPr>
        <w:t>ª REUNIÃO</w:t>
      </w:r>
      <w:r w:rsidRPr="00D037C3">
        <w:rPr>
          <w:rStyle w:val="Forte"/>
          <w:b w:val="0"/>
          <w:bCs w:val="0"/>
          <w:i/>
          <w:sz w:val="20"/>
          <w:szCs w:val="20"/>
        </w:rPr>
        <w:t>)</w:t>
      </w:r>
      <w:ins w:id="0" w:author="mma" w:date="2017-08-31T09:24:00Z">
        <w:r w:rsidR="007E535C">
          <w:rPr>
            <w:rStyle w:val="Forte"/>
            <w:b w:val="0"/>
            <w:bCs w:val="0"/>
            <w:i/>
            <w:sz w:val="20"/>
            <w:szCs w:val="20"/>
          </w:rPr>
          <w:t xml:space="preserve"> aprovada</w:t>
        </w:r>
      </w:ins>
      <w:bookmarkStart w:id="1" w:name="_GoBack"/>
      <w:bookmarkEnd w:id="1"/>
    </w:p>
    <w:p w:rsidR="00AB0EE9" w:rsidRPr="00D037C3" w:rsidRDefault="00AB0EE9" w:rsidP="0070301C">
      <w:pPr>
        <w:autoSpaceDE w:val="0"/>
        <w:autoSpaceDN w:val="0"/>
        <w:adjustRightInd w:val="0"/>
        <w:spacing w:after="0" w:line="240" w:lineRule="auto"/>
        <w:ind w:left="3828"/>
        <w:jc w:val="both"/>
        <w:rPr>
          <w:rStyle w:val="EstiloNTCharCharCharCharChar"/>
          <w:rFonts w:eastAsiaTheme="minorHAnsi"/>
        </w:rPr>
      </w:pPr>
      <w:r w:rsidRPr="00D037C3">
        <w:rPr>
          <w:rStyle w:val="EstiloNTCharCharCharCharChar"/>
          <w:rFonts w:eastAsiaTheme="minorHAnsi"/>
        </w:rPr>
        <w:t>Dispõe sobre o procedimento para atualização dos preços</w:t>
      </w:r>
      <w:r w:rsidR="00827C40" w:rsidRPr="00D037C3">
        <w:rPr>
          <w:rStyle w:val="EstiloNTCharCharCharCharChar"/>
          <w:rFonts w:eastAsiaTheme="minorHAnsi"/>
        </w:rPr>
        <w:t xml:space="preserve"> públicos</w:t>
      </w:r>
      <w:r w:rsidRPr="00D037C3">
        <w:rPr>
          <w:rStyle w:val="EstiloNTCharCharCharCharChar"/>
          <w:rFonts w:eastAsiaTheme="minorHAnsi"/>
        </w:rPr>
        <w:t xml:space="preserve"> unitários cobrados pelo uso de recursos hídricos de domínio da União, de que trata a Lei 9.433, de 8 de janeiro de 1997.</w:t>
      </w:r>
    </w:p>
    <w:p w:rsidR="0070301C" w:rsidRPr="00D037C3" w:rsidRDefault="0070301C" w:rsidP="008B529B">
      <w:pPr>
        <w:autoSpaceDE w:val="0"/>
        <w:autoSpaceDN w:val="0"/>
        <w:adjustRightInd w:val="0"/>
        <w:spacing w:after="0" w:line="240" w:lineRule="auto"/>
        <w:jc w:val="both"/>
        <w:rPr>
          <w:rStyle w:val="EstiloNTCharCharCharCharChar"/>
          <w:rFonts w:eastAsiaTheme="minorHAnsi"/>
        </w:rPr>
      </w:pPr>
    </w:p>
    <w:p w:rsidR="00021AE2" w:rsidRDefault="00D371ED">
      <w:pPr>
        <w:pStyle w:val="Corpodetexto21"/>
        <w:spacing w:after="120" w:line="240" w:lineRule="exact"/>
      </w:pPr>
      <w:r w:rsidRPr="00D037C3">
        <w:t xml:space="preserve">O </w:t>
      </w:r>
      <w:r w:rsidRPr="00D037C3">
        <w:rPr>
          <w:b/>
          <w:bCs/>
        </w:rPr>
        <w:t>CONSELHO NACIONAL DE RECURSOS HÍDRICOS</w:t>
      </w:r>
      <w:r w:rsidR="00BD24C3">
        <w:rPr>
          <w:b/>
          <w:bCs/>
        </w:rPr>
        <w:t xml:space="preserve"> </w:t>
      </w:r>
      <w:r w:rsidRPr="00D037C3">
        <w:rPr>
          <w:b/>
          <w:bCs/>
        </w:rPr>
        <w:t>-</w:t>
      </w:r>
      <w:r w:rsidR="00BD24C3">
        <w:rPr>
          <w:b/>
          <w:bCs/>
        </w:rPr>
        <w:t xml:space="preserve"> </w:t>
      </w:r>
      <w:r w:rsidRPr="00D037C3">
        <w:rPr>
          <w:b/>
          <w:bCs/>
        </w:rPr>
        <w:t xml:space="preserve">CNRH, </w:t>
      </w:r>
      <w:r w:rsidRPr="00D037C3">
        <w:t>no uso das competências que lhe são conferidas pelas Leis n</w:t>
      </w:r>
      <w:r w:rsidRPr="00D037C3">
        <w:rPr>
          <w:vertAlign w:val="superscript"/>
        </w:rPr>
        <w:t>os</w:t>
      </w:r>
      <w:r w:rsidRPr="00D037C3">
        <w:t xml:space="preserve"> 9.433, de 8 de janeiro de 1997, e 9.984, de 17 de julho de 2000, e tendo em vista o disposto em seu Regimento Interno, anexo à Portaria MMA n</w:t>
      </w:r>
      <w:r w:rsidRPr="00D037C3">
        <w:rPr>
          <w:vertAlign w:val="superscript"/>
        </w:rPr>
        <w:t>o</w:t>
      </w:r>
      <w:r w:rsidRPr="00D037C3">
        <w:t xml:space="preserve"> </w:t>
      </w:r>
      <w:r w:rsidR="00827C40" w:rsidRPr="00D037C3">
        <w:t>437, de 8 de novembro de 2013, resolve:</w:t>
      </w:r>
    </w:p>
    <w:p w:rsidR="00653C8E" w:rsidRDefault="00653C8E">
      <w:pPr>
        <w:pStyle w:val="Corpodetexto21"/>
        <w:spacing w:after="120" w:line="240" w:lineRule="exact"/>
      </w:pPr>
    </w:p>
    <w:p w:rsidR="005E5E1E" w:rsidRPr="00B9359D" w:rsidRDefault="005E5E1E" w:rsidP="00AC09C4">
      <w:pPr>
        <w:pStyle w:val="Corpodetexto21"/>
        <w:spacing w:before="120" w:after="120"/>
        <w:rPr>
          <w:color w:val="FF0000"/>
        </w:rPr>
      </w:pPr>
      <w:r w:rsidRPr="00B9359D">
        <w:rPr>
          <w:color w:val="FF0000"/>
        </w:rPr>
        <w:t xml:space="preserve">Considerando que compete ao CNRH </w:t>
      </w:r>
      <w:r w:rsidRPr="00B9359D">
        <w:rPr>
          <w:bCs/>
          <w:color w:val="FF0000"/>
        </w:rPr>
        <w:t>estabelecer critérios gerais para cobrança</w:t>
      </w:r>
      <w:r w:rsidRPr="00B9359D">
        <w:rPr>
          <w:b/>
          <w:bCs/>
          <w:color w:val="FF0000"/>
        </w:rPr>
        <w:t xml:space="preserve"> </w:t>
      </w:r>
      <w:r w:rsidRPr="00B9359D">
        <w:rPr>
          <w:color w:val="FF0000"/>
        </w:rPr>
        <w:t xml:space="preserve">pelos usos </w:t>
      </w:r>
      <w:r w:rsidR="00653C8E" w:rsidRPr="00B9359D">
        <w:rPr>
          <w:color w:val="FF0000"/>
        </w:rPr>
        <w:t>de recursos hídricos;</w:t>
      </w:r>
    </w:p>
    <w:p w:rsidR="005E5E1E" w:rsidRPr="00B9359D" w:rsidRDefault="005E5E1E" w:rsidP="00AC09C4">
      <w:pPr>
        <w:pStyle w:val="Corpodetexto21"/>
        <w:spacing w:before="120" w:after="120"/>
        <w:rPr>
          <w:color w:val="FF0000"/>
        </w:rPr>
      </w:pPr>
      <w:r w:rsidRPr="00B9359D">
        <w:rPr>
          <w:color w:val="FF0000"/>
        </w:rPr>
        <w:t>Considerando que compete ao CNRH estabelecer diretrizes complementares para implementação da Política Nacional de Recursos Hídricos, aplicação de seus instrumentos e atuação do Sistema Nacional de Gerenciamento de Recursos Hídricos; e aprovar os valores a serem cobrados pelo uso de recursos hídricos de domínio da União sugeridos pelos comitês de bacia hidrográfica, nos termos do inciso VI do art. 4º da Lei nº 9.984, de 2000</w:t>
      </w:r>
      <w:r w:rsidR="00AC09C4" w:rsidRPr="00B9359D">
        <w:rPr>
          <w:color w:val="FF0000"/>
        </w:rPr>
        <w:t>;</w:t>
      </w:r>
    </w:p>
    <w:p w:rsidR="005E5E1E" w:rsidRPr="00B9359D" w:rsidRDefault="005E5E1E" w:rsidP="00AC09C4">
      <w:pPr>
        <w:pStyle w:val="Corpodetexto21"/>
        <w:spacing w:before="120" w:after="120"/>
        <w:rPr>
          <w:color w:val="FF0000"/>
        </w:rPr>
      </w:pPr>
      <w:r w:rsidRPr="00B9359D">
        <w:rPr>
          <w:color w:val="FF0000"/>
        </w:rPr>
        <w:t>Considerando</w:t>
      </w:r>
      <w:r w:rsidR="00AC09C4" w:rsidRPr="00B9359D">
        <w:rPr>
          <w:color w:val="FF0000"/>
        </w:rPr>
        <w:t xml:space="preserve"> o disposto nos artigos 19 e 22 da Lei nº 9.433/97 e, em especial,</w:t>
      </w:r>
      <w:r w:rsidRPr="00B9359D">
        <w:rPr>
          <w:color w:val="FF0000"/>
        </w:rPr>
        <w:t xml:space="preserve"> os objetivos da cobrança: o reconhecimento da água com um bem econômico; o incentivo a racionalização do uso da água; a obtenção de recursos para financiamento dos programas e intervenções contemplados nos planos de recursos hídricos; e assegurar a viabilidade fina</w:t>
      </w:r>
      <w:r w:rsidR="00AC09C4" w:rsidRPr="00B9359D">
        <w:rPr>
          <w:color w:val="FF0000"/>
        </w:rPr>
        <w:t>nceira da Agência;</w:t>
      </w:r>
    </w:p>
    <w:p w:rsidR="00EE094D" w:rsidRPr="00B9359D" w:rsidRDefault="00653C8E" w:rsidP="00AC09C4">
      <w:pPr>
        <w:pStyle w:val="Corpodetexto21"/>
        <w:spacing w:before="120" w:after="120"/>
        <w:rPr>
          <w:color w:val="FF0000"/>
        </w:rPr>
      </w:pPr>
      <w:r w:rsidRPr="00B9359D">
        <w:rPr>
          <w:color w:val="FF0000"/>
        </w:rPr>
        <w:t>Considerando que a viabilidade técnica e econômica da cobrança pelo uso de recursos hídricos exerce papel de fundamental importância na implementação dos Planos de Recursos Hídricos e na indução do usuário aos procedimentos de racionalização, conservação, recuperação e manejo sustentável das bacias hidrográfica</w:t>
      </w:r>
      <w:r w:rsidR="00AC09C4" w:rsidRPr="00B9359D">
        <w:rPr>
          <w:color w:val="FF0000"/>
        </w:rPr>
        <w:t>; e</w:t>
      </w:r>
    </w:p>
    <w:p w:rsidR="00EE094D" w:rsidRPr="00B9359D" w:rsidRDefault="00EE094D" w:rsidP="00AC09C4">
      <w:pPr>
        <w:pStyle w:val="Corpodetexto21"/>
        <w:spacing w:before="120" w:after="120"/>
        <w:rPr>
          <w:color w:val="FF0000"/>
        </w:rPr>
      </w:pPr>
      <w:r w:rsidRPr="00B9359D">
        <w:rPr>
          <w:color w:val="FF0000"/>
        </w:rPr>
        <w:t>Considerando a necessidade de recomposição e conservação dos valores reais dos preços unitários definidos pela Conselho Naci</w:t>
      </w:r>
      <w:r w:rsidR="00653C8E" w:rsidRPr="00B9359D">
        <w:rPr>
          <w:color w:val="FF0000"/>
        </w:rPr>
        <w:t>onal de Recursos Hídricos, resolve:</w:t>
      </w:r>
    </w:p>
    <w:p w:rsidR="005E5E1E" w:rsidRDefault="005E5E1E" w:rsidP="00AC09C4">
      <w:pPr>
        <w:pStyle w:val="Corpodetexto21"/>
        <w:spacing w:before="120" w:after="120"/>
      </w:pPr>
    </w:p>
    <w:p w:rsidR="00827C40" w:rsidRPr="00D037C3" w:rsidRDefault="00827C40" w:rsidP="00827C40">
      <w:pPr>
        <w:autoSpaceDE w:val="0"/>
        <w:autoSpaceDN w:val="0"/>
        <w:adjustRightInd w:val="0"/>
        <w:spacing w:after="0" w:line="240" w:lineRule="auto"/>
        <w:jc w:val="both"/>
        <w:rPr>
          <w:rStyle w:val="EstiloNTCharCharCharCharChar"/>
          <w:rFonts w:eastAsiaTheme="minorHAnsi"/>
        </w:rPr>
      </w:pPr>
      <w:r w:rsidRPr="00D037C3">
        <w:rPr>
          <w:rStyle w:val="EstiloNTCharCharCharCharChar"/>
          <w:rFonts w:eastAsiaTheme="minorHAnsi"/>
        </w:rPr>
        <w:t>Art. 1º Estabelecer procedimentos para a atualização dos preços públicos unitários cobrados pelo uso de recursos hídricos de domínio da União.</w:t>
      </w:r>
    </w:p>
    <w:p w:rsidR="00827C40" w:rsidRPr="00D037C3" w:rsidRDefault="00827C40" w:rsidP="008B529B">
      <w:pPr>
        <w:autoSpaceDE w:val="0"/>
        <w:autoSpaceDN w:val="0"/>
        <w:adjustRightInd w:val="0"/>
        <w:spacing w:after="0" w:line="240" w:lineRule="auto"/>
        <w:jc w:val="both"/>
        <w:rPr>
          <w:rStyle w:val="EstiloNTCharCharCharCharChar"/>
          <w:rFonts w:eastAsiaTheme="minorHAnsi"/>
        </w:rPr>
      </w:pPr>
    </w:p>
    <w:p w:rsidR="00827C40" w:rsidRDefault="00827C40" w:rsidP="008B529B">
      <w:pPr>
        <w:autoSpaceDE w:val="0"/>
        <w:autoSpaceDN w:val="0"/>
        <w:adjustRightInd w:val="0"/>
        <w:spacing w:after="0" w:line="240" w:lineRule="auto"/>
        <w:jc w:val="both"/>
        <w:rPr>
          <w:ins w:id="2" w:author="mma" w:date="2017-08-30T16:01:00Z"/>
          <w:rStyle w:val="EstiloNTCharCharCharCharChar"/>
          <w:rFonts w:eastAsiaTheme="minorHAnsi"/>
        </w:rPr>
      </w:pPr>
      <w:r w:rsidRPr="00D037C3">
        <w:rPr>
          <w:rStyle w:val="EstiloNTCharCharCharCharChar"/>
          <w:rFonts w:eastAsiaTheme="minorHAnsi"/>
        </w:rPr>
        <w:t xml:space="preserve">Art. 2º Os preços públicos unitários </w:t>
      </w:r>
      <w:r w:rsidR="00AF2034" w:rsidRPr="00D037C3">
        <w:rPr>
          <w:rStyle w:val="EstiloNTCharCharCharCharChar"/>
          <w:rFonts w:eastAsiaTheme="minorHAnsi"/>
        </w:rPr>
        <w:t>definido</w:t>
      </w:r>
      <w:r w:rsidRPr="00D037C3">
        <w:rPr>
          <w:rStyle w:val="EstiloNTCharCharCharCharChar"/>
          <w:rFonts w:eastAsiaTheme="minorHAnsi"/>
        </w:rPr>
        <w:t>s para a cobrança pelo uso de recursos hídricos</w:t>
      </w:r>
      <w:r w:rsidR="009913CA" w:rsidRPr="00D037C3">
        <w:rPr>
          <w:rStyle w:val="EstiloNTCharCharCharCharChar"/>
          <w:rFonts w:eastAsiaTheme="minorHAnsi"/>
        </w:rPr>
        <w:t xml:space="preserve"> de domínio da União</w:t>
      </w:r>
      <w:r w:rsidRPr="00D037C3">
        <w:rPr>
          <w:rStyle w:val="EstiloNTCharCharCharCharChar"/>
          <w:rFonts w:eastAsiaTheme="minorHAnsi"/>
        </w:rPr>
        <w:t xml:space="preserve"> serão atualizados com base na variação do Índice Nacional de Preços ao Consumidor Amplo</w:t>
      </w:r>
      <w:r w:rsidR="009913CA" w:rsidRPr="00D037C3">
        <w:rPr>
          <w:rStyle w:val="EstiloNTCharCharCharCharChar"/>
          <w:rFonts w:eastAsiaTheme="minorHAnsi"/>
        </w:rPr>
        <w:t xml:space="preserve"> - IPCA</w:t>
      </w:r>
      <w:r w:rsidRPr="00D037C3">
        <w:rPr>
          <w:rStyle w:val="EstiloNTCharCharCharCharChar"/>
          <w:rFonts w:eastAsiaTheme="minorHAnsi"/>
        </w:rPr>
        <w:t xml:space="preserve"> do Instituto Brasileiro de Geografia e Estatística – IBGE ou de índice que vier a sucedê-lo.</w:t>
      </w:r>
    </w:p>
    <w:p w:rsidR="00D053E9" w:rsidRDefault="00D053E9" w:rsidP="008B529B">
      <w:pPr>
        <w:autoSpaceDE w:val="0"/>
        <w:autoSpaceDN w:val="0"/>
        <w:adjustRightInd w:val="0"/>
        <w:spacing w:after="0" w:line="240" w:lineRule="auto"/>
        <w:jc w:val="both"/>
        <w:rPr>
          <w:ins w:id="3" w:author="mma" w:date="2017-08-30T15:55:00Z"/>
          <w:rStyle w:val="EstiloNTCharCharCharCharChar"/>
          <w:rFonts w:eastAsiaTheme="minorHAnsi"/>
        </w:rPr>
      </w:pPr>
    </w:p>
    <w:p w:rsidR="00D053E9" w:rsidRDefault="00D053E9" w:rsidP="00D053E9">
      <w:pPr>
        <w:autoSpaceDE w:val="0"/>
        <w:autoSpaceDN w:val="0"/>
        <w:adjustRightInd w:val="0"/>
        <w:spacing w:after="0" w:line="240" w:lineRule="auto"/>
        <w:jc w:val="both"/>
        <w:rPr>
          <w:ins w:id="4" w:author="mma" w:date="2017-08-30T16:01:00Z"/>
          <w:rFonts w:ascii="Times New Roman" w:hAnsi="Times New Roman" w:cs="Times New Roman"/>
          <w:sz w:val="24"/>
          <w:szCs w:val="24"/>
          <w:lang w:eastAsia="pt-BR"/>
        </w:rPr>
      </w:pPr>
      <w:ins w:id="5" w:author="mma" w:date="2017-08-30T16:00:00Z">
        <w:r w:rsidRPr="00D053E9">
          <w:rPr>
            <w:rFonts w:ascii="Times New Roman" w:hAnsi="Times New Roman" w:cs="Times New Roman"/>
            <w:sz w:val="24"/>
            <w:szCs w:val="24"/>
            <w:lang w:eastAsia="pt-BR"/>
          </w:rPr>
          <w:t xml:space="preserve">§ 1º </w:t>
        </w:r>
      </w:ins>
      <w:ins w:id="6" w:author="mma" w:date="2017-08-30T16:02:00Z">
        <w:r>
          <w:rPr>
            <w:rFonts w:ascii="Times New Roman" w:hAnsi="Times New Roman" w:cs="Times New Roman"/>
            <w:sz w:val="24"/>
            <w:szCs w:val="24"/>
            <w:lang w:eastAsia="pt-BR"/>
          </w:rPr>
          <w:t>O</w:t>
        </w:r>
      </w:ins>
      <w:ins w:id="7" w:author="mma" w:date="2017-08-30T16:00:00Z">
        <w:r w:rsidRPr="00D053E9">
          <w:rPr>
            <w:rFonts w:ascii="Times New Roman" w:hAnsi="Times New Roman" w:cs="Times New Roman"/>
            <w:sz w:val="24"/>
            <w:szCs w:val="24"/>
            <w:lang w:eastAsia="pt-BR"/>
          </w:rPr>
          <w:t xml:space="preserve"> comitê </w:t>
        </w:r>
      </w:ins>
      <w:ins w:id="8" w:author="mma" w:date="2017-08-30T16:02:00Z">
        <w:r>
          <w:rPr>
            <w:rFonts w:ascii="Times New Roman" w:hAnsi="Times New Roman" w:cs="Times New Roman"/>
            <w:sz w:val="24"/>
            <w:szCs w:val="24"/>
            <w:lang w:eastAsia="pt-BR"/>
          </w:rPr>
          <w:t xml:space="preserve">poderá </w:t>
        </w:r>
      </w:ins>
      <w:ins w:id="9" w:author="mma" w:date="2017-08-30T16:04:00Z">
        <w:r>
          <w:rPr>
            <w:rFonts w:ascii="Times New Roman" w:hAnsi="Times New Roman" w:cs="Times New Roman"/>
            <w:sz w:val="24"/>
            <w:szCs w:val="24"/>
            <w:lang w:eastAsia="pt-BR"/>
          </w:rPr>
          <w:t xml:space="preserve">apresentar </w:t>
        </w:r>
      </w:ins>
      <w:ins w:id="10" w:author="mma" w:date="2017-08-30T16:14:00Z">
        <w:r w:rsidR="0089419B">
          <w:rPr>
            <w:rFonts w:ascii="Times New Roman" w:hAnsi="Times New Roman" w:cs="Times New Roman"/>
            <w:sz w:val="24"/>
            <w:szCs w:val="24"/>
            <w:lang w:eastAsia="pt-BR"/>
          </w:rPr>
          <w:t xml:space="preserve">ao CNRH </w:t>
        </w:r>
      </w:ins>
      <w:ins w:id="11" w:author="mma" w:date="2017-08-30T16:04:00Z">
        <w:r w:rsidRPr="00D053E9">
          <w:rPr>
            <w:rFonts w:ascii="Times New Roman" w:hAnsi="Times New Roman" w:cs="Times New Roman"/>
            <w:sz w:val="24"/>
            <w:szCs w:val="24"/>
            <w:lang w:eastAsia="pt-BR"/>
          </w:rPr>
          <w:t>proposta</w:t>
        </w:r>
      </w:ins>
      <w:ins w:id="12" w:author="mma" w:date="2017-08-30T16:00:00Z">
        <w:r w:rsidRPr="00D053E9">
          <w:rPr>
            <w:rFonts w:ascii="Times New Roman" w:hAnsi="Times New Roman" w:cs="Times New Roman"/>
            <w:sz w:val="24"/>
            <w:szCs w:val="24"/>
            <w:lang w:eastAsia="pt-BR"/>
          </w:rPr>
          <w:t xml:space="preserve"> de</w:t>
        </w:r>
      </w:ins>
      <w:ins w:id="13" w:author="mma" w:date="2017-08-30T16:01:00Z">
        <w:r>
          <w:rPr>
            <w:rFonts w:ascii="Times New Roman" w:hAnsi="Times New Roman" w:cs="Times New Roman"/>
            <w:sz w:val="24"/>
            <w:szCs w:val="24"/>
            <w:lang w:eastAsia="pt-BR"/>
          </w:rPr>
          <w:t xml:space="preserve"> outro índice </w:t>
        </w:r>
      </w:ins>
      <w:ins w:id="14" w:author="mma" w:date="2017-08-30T16:06:00Z">
        <w:r>
          <w:rPr>
            <w:rFonts w:ascii="Times New Roman" w:hAnsi="Times New Roman" w:cs="Times New Roman"/>
            <w:sz w:val="24"/>
            <w:szCs w:val="24"/>
            <w:lang w:eastAsia="pt-BR"/>
          </w:rPr>
          <w:t>oficial</w:t>
        </w:r>
      </w:ins>
      <w:ins w:id="15" w:author="mma" w:date="2017-08-30T16:05:00Z">
        <w:r>
          <w:rPr>
            <w:rFonts w:ascii="Times New Roman" w:hAnsi="Times New Roman" w:cs="Times New Roman"/>
            <w:sz w:val="24"/>
            <w:szCs w:val="24"/>
            <w:lang w:eastAsia="pt-BR"/>
          </w:rPr>
          <w:t xml:space="preserve">, desde que </w:t>
        </w:r>
      </w:ins>
      <w:ins w:id="16" w:author="mma" w:date="2017-08-30T16:06:00Z">
        <w:r>
          <w:rPr>
            <w:rFonts w:ascii="Times New Roman" w:hAnsi="Times New Roman" w:cs="Times New Roman"/>
            <w:sz w:val="24"/>
            <w:szCs w:val="24"/>
            <w:lang w:eastAsia="pt-BR"/>
          </w:rPr>
          <w:t>devidamente</w:t>
        </w:r>
      </w:ins>
      <w:ins w:id="17" w:author="mma" w:date="2017-08-30T16:05:00Z">
        <w:r>
          <w:rPr>
            <w:rFonts w:ascii="Times New Roman" w:hAnsi="Times New Roman" w:cs="Times New Roman"/>
            <w:sz w:val="24"/>
            <w:szCs w:val="24"/>
            <w:lang w:eastAsia="pt-BR"/>
          </w:rPr>
          <w:t xml:space="preserve"> </w:t>
        </w:r>
      </w:ins>
      <w:ins w:id="18" w:author="mma" w:date="2017-08-30T16:06:00Z">
        <w:r w:rsidR="0089419B">
          <w:rPr>
            <w:rFonts w:ascii="Times New Roman" w:hAnsi="Times New Roman" w:cs="Times New Roman"/>
            <w:sz w:val="24"/>
            <w:szCs w:val="24"/>
            <w:lang w:eastAsia="pt-BR"/>
          </w:rPr>
          <w:t>justificada</w:t>
        </w:r>
        <w:r>
          <w:rPr>
            <w:rFonts w:ascii="Times New Roman" w:hAnsi="Times New Roman" w:cs="Times New Roman"/>
            <w:sz w:val="24"/>
            <w:szCs w:val="24"/>
            <w:lang w:eastAsia="pt-BR"/>
          </w:rPr>
          <w:t>,</w:t>
        </w:r>
      </w:ins>
      <w:ins w:id="19" w:author="mma" w:date="2017-08-30T16:02:00Z">
        <w:r>
          <w:rPr>
            <w:rFonts w:ascii="Times New Roman" w:hAnsi="Times New Roman" w:cs="Times New Roman"/>
            <w:sz w:val="24"/>
            <w:szCs w:val="24"/>
            <w:lang w:eastAsia="pt-BR"/>
          </w:rPr>
          <w:t xml:space="preserve"> </w:t>
        </w:r>
      </w:ins>
      <w:ins w:id="20" w:author="mma" w:date="2017-08-30T16:18:00Z">
        <w:r w:rsidR="000C36EE">
          <w:rPr>
            <w:rFonts w:ascii="Times New Roman" w:hAnsi="Times New Roman" w:cs="Times New Roman"/>
            <w:sz w:val="24"/>
            <w:szCs w:val="24"/>
            <w:lang w:eastAsia="pt-BR"/>
          </w:rPr>
          <w:t>par</w:t>
        </w:r>
      </w:ins>
      <w:ins w:id="21" w:author="mma" w:date="2017-08-30T16:19:00Z">
        <w:r w:rsidR="000C36EE">
          <w:rPr>
            <w:rFonts w:ascii="Times New Roman" w:hAnsi="Times New Roman" w:cs="Times New Roman"/>
            <w:sz w:val="24"/>
            <w:szCs w:val="24"/>
            <w:lang w:eastAsia="pt-BR"/>
          </w:rPr>
          <w:t xml:space="preserve">a o exercício subsequente a aprovação da matéria no plenário do </w:t>
        </w:r>
      </w:ins>
      <w:ins w:id="22" w:author="mma" w:date="2017-08-30T16:20:00Z">
        <w:r w:rsidR="000C36EE">
          <w:rPr>
            <w:rFonts w:ascii="Times New Roman" w:hAnsi="Times New Roman" w:cs="Times New Roman"/>
            <w:sz w:val="24"/>
            <w:szCs w:val="24"/>
            <w:lang w:eastAsia="pt-BR"/>
          </w:rPr>
          <w:t>Conselho</w:t>
        </w:r>
      </w:ins>
      <w:ins w:id="23" w:author="mma" w:date="2017-08-30T16:19:00Z">
        <w:r w:rsidR="000C36EE">
          <w:rPr>
            <w:rFonts w:ascii="Times New Roman" w:hAnsi="Times New Roman" w:cs="Times New Roman"/>
            <w:sz w:val="24"/>
            <w:szCs w:val="24"/>
            <w:lang w:eastAsia="pt-BR"/>
          </w:rPr>
          <w:t>.</w:t>
        </w:r>
      </w:ins>
    </w:p>
    <w:p w:rsidR="00827C40" w:rsidRPr="00D037C3" w:rsidRDefault="00827C40" w:rsidP="00827C40">
      <w:pPr>
        <w:autoSpaceDE w:val="0"/>
        <w:autoSpaceDN w:val="0"/>
        <w:adjustRightInd w:val="0"/>
        <w:spacing w:after="0" w:line="240" w:lineRule="auto"/>
        <w:jc w:val="both"/>
        <w:rPr>
          <w:rFonts w:ascii="Times New Roman" w:hAnsi="Times New Roman" w:cs="Times New Roman"/>
          <w:sz w:val="24"/>
          <w:szCs w:val="24"/>
        </w:rPr>
      </w:pPr>
    </w:p>
    <w:p w:rsidR="00827C40" w:rsidRPr="00D037C3" w:rsidRDefault="00D053E9" w:rsidP="00827C40">
      <w:pPr>
        <w:autoSpaceDE w:val="0"/>
        <w:autoSpaceDN w:val="0"/>
        <w:adjustRightInd w:val="0"/>
        <w:spacing w:after="0" w:line="240" w:lineRule="auto"/>
        <w:jc w:val="both"/>
        <w:rPr>
          <w:rStyle w:val="EstiloNTCharCharCharCharChar"/>
          <w:rFonts w:eastAsiaTheme="minorHAnsi"/>
        </w:rPr>
      </w:pPr>
      <w:ins w:id="24" w:author="mma" w:date="2017-08-30T16:04:00Z">
        <w:r>
          <w:rPr>
            <w:rFonts w:ascii="Times New Roman" w:hAnsi="Times New Roman" w:cs="Times New Roman"/>
            <w:sz w:val="24"/>
            <w:szCs w:val="24"/>
          </w:rPr>
          <w:t>§ 2</w:t>
        </w:r>
        <w:r w:rsidRPr="00D053E9">
          <w:rPr>
            <w:rFonts w:ascii="Times New Roman" w:hAnsi="Times New Roman" w:cs="Times New Roman"/>
            <w:sz w:val="24"/>
            <w:szCs w:val="24"/>
          </w:rPr>
          <w:t>º</w:t>
        </w:r>
      </w:ins>
      <w:del w:id="25" w:author="mma" w:date="2017-08-30T16:04:00Z">
        <w:r w:rsidR="009A2615" w:rsidRPr="00D037C3" w:rsidDel="00D053E9">
          <w:rPr>
            <w:rFonts w:ascii="Times New Roman" w:hAnsi="Times New Roman" w:cs="Times New Roman"/>
            <w:sz w:val="24"/>
            <w:szCs w:val="24"/>
          </w:rPr>
          <w:delText>Parágrafo único</w:delText>
        </w:r>
      </w:del>
      <w:r w:rsidR="009A2615" w:rsidRPr="00D037C3">
        <w:rPr>
          <w:rFonts w:ascii="Times New Roman" w:hAnsi="Times New Roman" w:cs="Times New Roman"/>
          <w:sz w:val="24"/>
          <w:szCs w:val="24"/>
        </w:rPr>
        <w:t>.</w:t>
      </w:r>
      <w:r w:rsidR="00827C40" w:rsidRPr="00D037C3">
        <w:rPr>
          <w:rFonts w:ascii="Times New Roman" w:hAnsi="Times New Roman" w:cs="Times New Roman"/>
          <w:sz w:val="24"/>
          <w:szCs w:val="24"/>
        </w:rPr>
        <w:t xml:space="preserve"> Para o</w:t>
      </w:r>
      <w:del w:id="26" w:author="mma" w:date="2017-08-30T16:19:00Z">
        <w:r w:rsidR="00827C40" w:rsidRPr="00D037C3" w:rsidDel="000C36EE">
          <w:rPr>
            <w:rFonts w:ascii="Times New Roman" w:hAnsi="Times New Roman" w:cs="Times New Roman"/>
            <w:sz w:val="24"/>
            <w:szCs w:val="24"/>
          </w:rPr>
          <w:delText>s</w:delText>
        </w:r>
      </w:del>
      <w:r w:rsidR="00827C40" w:rsidRPr="00D037C3">
        <w:rPr>
          <w:rFonts w:ascii="Times New Roman" w:hAnsi="Times New Roman" w:cs="Times New Roman"/>
          <w:sz w:val="24"/>
          <w:szCs w:val="24"/>
        </w:rPr>
        <w:t xml:space="preserve"> exercício</w:t>
      </w:r>
      <w:del w:id="27" w:author="mma" w:date="2017-08-30T16:19:00Z">
        <w:r w:rsidR="00827C40" w:rsidRPr="00D037C3" w:rsidDel="000C36EE">
          <w:rPr>
            <w:rFonts w:ascii="Times New Roman" w:hAnsi="Times New Roman" w:cs="Times New Roman"/>
            <w:sz w:val="24"/>
            <w:szCs w:val="24"/>
          </w:rPr>
          <w:delText>s</w:delText>
        </w:r>
      </w:del>
      <w:r w:rsidR="00827C40" w:rsidRPr="00D037C3">
        <w:rPr>
          <w:rFonts w:ascii="Times New Roman" w:hAnsi="Times New Roman" w:cs="Times New Roman"/>
          <w:sz w:val="24"/>
          <w:szCs w:val="24"/>
        </w:rPr>
        <w:t xml:space="preserve"> </w:t>
      </w:r>
      <w:del w:id="28" w:author="mma" w:date="2017-08-30T16:15:00Z">
        <w:r w:rsidR="009A2615" w:rsidRPr="00D037C3" w:rsidDel="0089419B">
          <w:rPr>
            <w:rFonts w:ascii="Times New Roman" w:hAnsi="Times New Roman" w:cs="Times New Roman"/>
            <w:sz w:val="24"/>
            <w:szCs w:val="24"/>
          </w:rPr>
          <w:delText>a partir</w:delText>
        </w:r>
      </w:del>
      <w:r w:rsidR="009A2615" w:rsidRPr="00D037C3">
        <w:rPr>
          <w:rFonts w:ascii="Times New Roman" w:hAnsi="Times New Roman" w:cs="Times New Roman"/>
          <w:sz w:val="24"/>
          <w:szCs w:val="24"/>
        </w:rPr>
        <w:t xml:space="preserve"> de 2018</w:t>
      </w:r>
      <w:ins w:id="29" w:author="mma" w:date="2017-08-30T16:14:00Z">
        <w:r w:rsidR="0089419B">
          <w:rPr>
            <w:rFonts w:ascii="Times New Roman" w:hAnsi="Times New Roman" w:cs="Times New Roman"/>
            <w:sz w:val="24"/>
            <w:szCs w:val="24"/>
          </w:rPr>
          <w:t xml:space="preserve"> e </w:t>
        </w:r>
      </w:ins>
      <w:ins w:id="30" w:author="mma" w:date="2017-08-30T16:15:00Z">
        <w:r w:rsidR="0089419B">
          <w:rPr>
            <w:rFonts w:ascii="Times New Roman" w:hAnsi="Times New Roman" w:cs="Times New Roman"/>
            <w:sz w:val="24"/>
            <w:szCs w:val="24"/>
          </w:rPr>
          <w:t xml:space="preserve">anos </w:t>
        </w:r>
      </w:ins>
      <w:ins w:id="31" w:author="mma" w:date="2017-08-30T16:14:00Z">
        <w:r w:rsidR="0089419B">
          <w:rPr>
            <w:rFonts w:ascii="Times New Roman" w:hAnsi="Times New Roman" w:cs="Times New Roman"/>
            <w:sz w:val="24"/>
            <w:szCs w:val="24"/>
          </w:rPr>
          <w:t>subsequentes</w:t>
        </w:r>
      </w:ins>
      <w:r w:rsidR="009A2615" w:rsidRPr="00D037C3">
        <w:rPr>
          <w:rFonts w:ascii="Times New Roman" w:hAnsi="Times New Roman" w:cs="Times New Roman"/>
          <w:sz w:val="24"/>
          <w:szCs w:val="24"/>
        </w:rPr>
        <w:t>,</w:t>
      </w:r>
      <w:r w:rsidR="00827C40" w:rsidRPr="00D037C3">
        <w:rPr>
          <w:rFonts w:ascii="Times New Roman" w:hAnsi="Times New Roman" w:cs="Times New Roman"/>
          <w:sz w:val="24"/>
          <w:szCs w:val="24"/>
        </w:rPr>
        <w:t xml:space="preserve"> aplicar-se-á </w:t>
      </w:r>
      <w:r w:rsidR="00B65CB4" w:rsidRPr="00D037C3">
        <w:rPr>
          <w:rStyle w:val="EstiloNTCharCharCharCharChar"/>
          <w:rFonts w:eastAsiaTheme="minorHAnsi"/>
        </w:rPr>
        <w:t xml:space="preserve">a variação do IPCA/IBGE </w:t>
      </w:r>
      <w:r w:rsidR="00827C40" w:rsidRPr="00D037C3">
        <w:rPr>
          <w:rFonts w:ascii="Times New Roman" w:hAnsi="Times New Roman" w:cs="Times New Roman"/>
          <w:sz w:val="24"/>
          <w:szCs w:val="24"/>
        </w:rPr>
        <w:t xml:space="preserve">ao </w:t>
      </w:r>
      <w:r w:rsidR="00827C40" w:rsidRPr="00D037C3">
        <w:rPr>
          <w:rStyle w:val="EstiloNTCharCharCharCharChar"/>
          <w:rFonts w:eastAsiaTheme="minorHAnsi"/>
        </w:rPr>
        <w:t>preço</w:t>
      </w:r>
      <w:r w:rsidR="00AF2034" w:rsidRPr="00D037C3">
        <w:rPr>
          <w:rStyle w:val="EstiloNTCharCharCharCharChar"/>
          <w:rFonts w:eastAsiaTheme="minorHAnsi"/>
        </w:rPr>
        <w:t xml:space="preserve"> público</w:t>
      </w:r>
      <w:r w:rsidR="00827C40" w:rsidRPr="00D037C3">
        <w:rPr>
          <w:rStyle w:val="EstiloNTCharCharCharCharChar"/>
          <w:rFonts w:eastAsiaTheme="minorHAnsi"/>
        </w:rPr>
        <w:t xml:space="preserve"> unitário vigente no interstício de 12 (doze) meses, apurado em outubro do ano anterior.</w:t>
      </w:r>
    </w:p>
    <w:p w:rsidR="008A242F" w:rsidRPr="00D037C3" w:rsidRDefault="008A242F" w:rsidP="008B529B">
      <w:pPr>
        <w:autoSpaceDE w:val="0"/>
        <w:autoSpaceDN w:val="0"/>
        <w:adjustRightInd w:val="0"/>
        <w:spacing w:after="0" w:line="240" w:lineRule="auto"/>
        <w:jc w:val="both"/>
        <w:rPr>
          <w:rStyle w:val="EstiloNTCharCharCharCharChar"/>
          <w:rFonts w:eastAsiaTheme="minorHAnsi"/>
        </w:rPr>
      </w:pPr>
    </w:p>
    <w:p w:rsidR="00926BE3" w:rsidRPr="00345561" w:rsidRDefault="00926BE3" w:rsidP="00926BE3">
      <w:pPr>
        <w:autoSpaceDE w:val="0"/>
        <w:autoSpaceDN w:val="0"/>
        <w:adjustRightInd w:val="0"/>
        <w:spacing w:after="0" w:line="240" w:lineRule="auto"/>
        <w:jc w:val="both"/>
        <w:rPr>
          <w:ins w:id="32" w:author="mma" w:date="2017-08-30T16:47:00Z"/>
          <w:rFonts w:ascii="Times New Roman" w:hAnsi="Times New Roman" w:cs="Times New Roman"/>
          <w:strike/>
          <w:color w:val="FF0000"/>
          <w:sz w:val="24"/>
          <w:szCs w:val="24"/>
          <w:rPrChange w:id="33" w:author="mma" w:date="2017-08-30T17:33:00Z">
            <w:rPr>
              <w:ins w:id="34" w:author="mma" w:date="2017-08-30T16:47:00Z"/>
              <w:rFonts w:ascii="Times New Roman" w:hAnsi="Times New Roman" w:cs="Times New Roman"/>
              <w:sz w:val="24"/>
              <w:szCs w:val="24"/>
            </w:rPr>
          </w:rPrChange>
        </w:rPr>
      </w:pPr>
      <w:r w:rsidRPr="00345561">
        <w:rPr>
          <w:rStyle w:val="EstiloNTCharCharCharCharChar"/>
          <w:rFonts w:eastAsiaTheme="minorHAnsi"/>
          <w:strike/>
          <w:color w:val="FF0000"/>
          <w:rPrChange w:id="35" w:author="mma" w:date="2017-08-30T17:33:00Z">
            <w:rPr>
              <w:rStyle w:val="EstiloNTCharCharCharCharChar"/>
              <w:rFonts w:eastAsiaTheme="minorHAnsi"/>
            </w:rPr>
          </w:rPrChange>
        </w:rPr>
        <w:t xml:space="preserve">Art. 3º Os Comitês de Bacia Hidrográfica de rios de domínio da União deverão sugerir, </w:t>
      </w:r>
      <w:r w:rsidR="00F72857" w:rsidRPr="00345561">
        <w:rPr>
          <w:rStyle w:val="EstiloNTCharCharCharCharChar"/>
          <w:rFonts w:eastAsiaTheme="minorHAnsi"/>
          <w:strike/>
          <w:color w:val="FF0000"/>
          <w:rPrChange w:id="36" w:author="mma" w:date="2017-08-30T17:33:00Z">
            <w:rPr>
              <w:rStyle w:val="EstiloNTCharCharCharCharChar"/>
              <w:rFonts w:eastAsiaTheme="minorHAnsi"/>
            </w:rPr>
          </w:rPrChange>
        </w:rPr>
        <w:t>no prazo de um ano</w:t>
      </w:r>
      <w:r w:rsidRPr="00345561">
        <w:rPr>
          <w:rStyle w:val="EstiloNTCharCharCharCharChar"/>
          <w:rFonts w:eastAsiaTheme="minorHAnsi"/>
          <w:strike/>
          <w:color w:val="FF0000"/>
          <w:rPrChange w:id="37" w:author="mma" w:date="2017-08-30T17:33:00Z">
            <w:rPr>
              <w:rStyle w:val="EstiloNTCharCharCharCharChar"/>
              <w:rFonts w:eastAsiaTheme="minorHAnsi"/>
            </w:rPr>
          </w:rPrChange>
        </w:rPr>
        <w:t xml:space="preserve">, </w:t>
      </w:r>
      <w:r w:rsidRPr="00345561">
        <w:rPr>
          <w:rFonts w:ascii="Times New Roman" w:hAnsi="Times New Roman" w:cs="Times New Roman"/>
          <w:strike/>
          <w:color w:val="FF0000"/>
          <w:sz w:val="24"/>
          <w:szCs w:val="24"/>
          <w:rPrChange w:id="38" w:author="mma" w:date="2017-08-30T17:33:00Z">
            <w:rPr>
              <w:rFonts w:ascii="Times New Roman" w:hAnsi="Times New Roman" w:cs="Times New Roman"/>
              <w:sz w:val="24"/>
              <w:szCs w:val="24"/>
            </w:rPr>
          </w:rPrChange>
        </w:rPr>
        <w:t xml:space="preserve">mecanismos e </w:t>
      </w:r>
      <w:del w:id="39" w:author="mma" w:date="2017-08-30T16:35:00Z">
        <w:r w:rsidRPr="00345561" w:rsidDel="009C73AC">
          <w:rPr>
            <w:rFonts w:ascii="Times New Roman" w:hAnsi="Times New Roman" w:cs="Times New Roman"/>
            <w:strike/>
            <w:color w:val="FF0000"/>
            <w:sz w:val="24"/>
            <w:szCs w:val="24"/>
            <w:rPrChange w:id="40" w:author="mma" w:date="2017-08-30T17:33:00Z">
              <w:rPr>
                <w:rFonts w:ascii="Times New Roman" w:hAnsi="Times New Roman" w:cs="Times New Roman"/>
                <w:sz w:val="24"/>
                <w:szCs w:val="24"/>
              </w:rPr>
            </w:rPrChange>
          </w:rPr>
          <w:delText xml:space="preserve">quantitativos </w:delText>
        </w:r>
      </w:del>
      <w:ins w:id="41" w:author="mma" w:date="2017-08-30T16:35:00Z">
        <w:r w:rsidR="009C73AC" w:rsidRPr="00345561">
          <w:rPr>
            <w:rFonts w:ascii="Times New Roman" w:hAnsi="Times New Roman" w:cs="Times New Roman"/>
            <w:strike/>
            <w:color w:val="FF0000"/>
            <w:sz w:val="24"/>
            <w:szCs w:val="24"/>
            <w:rPrChange w:id="42" w:author="mma" w:date="2017-08-30T17:33:00Z">
              <w:rPr>
                <w:rFonts w:ascii="Times New Roman" w:hAnsi="Times New Roman" w:cs="Times New Roman"/>
                <w:sz w:val="24"/>
                <w:szCs w:val="24"/>
              </w:rPr>
            </w:rPrChange>
          </w:rPr>
          <w:t xml:space="preserve">valores </w:t>
        </w:r>
      </w:ins>
      <w:r w:rsidRPr="00345561">
        <w:rPr>
          <w:rFonts w:ascii="Times New Roman" w:hAnsi="Times New Roman" w:cs="Times New Roman"/>
          <w:strike/>
          <w:color w:val="FF0000"/>
          <w:sz w:val="24"/>
          <w:szCs w:val="24"/>
          <w:rPrChange w:id="43" w:author="mma" w:date="2017-08-30T17:33:00Z">
            <w:rPr>
              <w:rFonts w:ascii="Times New Roman" w:hAnsi="Times New Roman" w:cs="Times New Roman"/>
              <w:sz w:val="24"/>
              <w:szCs w:val="24"/>
            </w:rPr>
          </w:rPrChange>
        </w:rPr>
        <w:t xml:space="preserve">para definição, pelo Conselho Nacional de Recursos Hídricos, de </w:t>
      </w:r>
      <w:r w:rsidRPr="00345561">
        <w:rPr>
          <w:rFonts w:ascii="Times New Roman" w:hAnsi="Times New Roman" w:cs="Times New Roman"/>
          <w:strike/>
          <w:color w:val="FF0000"/>
          <w:sz w:val="24"/>
          <w:szCs w:val="24"/>
          <w:rPrChange w:id="44" w:author="mma" w:date="2017-08-30T17:33:00Z">
            <w:rPr>
              <w:rFonts w:ascii="Times New Roman" w:hAnsi="Times New Roman" w:cs="Times New Roman"/>
              <w:sz w:val="24"/>
              <w:szCs w:val="24"/>
            </w:rPr>
          </w:rPrChange>
        </w:rPr>
        <w:lastRenderedPageBreak/>
        <w:t xml:space="preserve">proposta de adequação dos valores a serem cobrados pelo uso dos recursos hídricos de domínio da União, de forma a </w:t>
      </w:r>
      <w:del w:id="45" w:author="mma" w:date="2017-08-30T16:36:00Z">
        <w:r w:rsidRPr="00345561" w:rsidDel="009C73AC">
          <w:rPr>
            <w:rFonts w:ascii="Times New Roman" w:hAnsi="Times New Roman" w:cs="Times New Roman"/>
            <w:strike/>
            <w:color w:val="FF0000"/>
            <w:sz w:val="24"/>
            <w:szCs w:val="24"/>
            <w:rPrChange w:id="46" w:author="mma" w:date="2017-08-30T17:33:00Z">
              <w:rPr>
                <w:rFonts w:ascii="Times New Roman" w:hAnsi="Times New Roman" w:cs="Times New Roman"/>
                <w:sz w:val="24"/>
                <w:szCs w:val="24"/>
              </w:rPr>
            </w:rPrChange>
          </w:rPr>
          <w:delText xml:space="preserve">compatibilizar </w:delText>
        </w:r>
      </w:del>
      <w:ins w:id="47" w:author="mma" w:date="2017-08-30T16:36:00Z">
        <w:r w:rsidR="009C73AC" w:rsidRPr="00345561">
          <w:rPr>
            <w:rFonts w:ascii="Times New Roman" w:hAnsi="Times New Roman" w:cs="Times New Roman"/>
            <w:strike/>
            <w:color w:val="FF0000"/>
            <w:sz w:val="24"/>
            <w:szCs w:val="24"/>
            <w:rPrChange w:id="48" w:author="mma" w:date="2017-08-30T17:33:00Z">
              <w:rPr>
                <w:rFonts w:ascii="Times New Roman" w:hAnsi="Times New Roman" w:cs="Times New Roman"/>
                <w:sz w:val="24"/>
                <w:szCs w:val="24"/>
              </w:rPr>
            </w:rPrChange>
          </w:rPr>
          <w:t xml:space="preserve">recompor </w:t>
        </w:r>
      </w:ins>
      <w:del w:id="49" w:author="mma" w:date="2017-08-30T17:10:00Z">
        <w:r w:rsidRPr="00345561" w:rsidDel="00461803">
          <w:rPr>
            <w:rFonts w:ascii="Times New Roman" w:hAnsi="Times New Roman" w:cs="Times New Roman"/>
            <w:strike/>
            <w:color w:val="FF0000"/>
            <w:sz w:val="24"/>
            <w:szCs w:val="24"/>
            <w:rPrChange w:id="50" w:author="mma" w:date="2017-08-30T17:33:00Z">
              <w:rPr>
                <w:rFonts w:ascii="Times New Roman" w:hAnsi="Times New Roman" w:cs="Times New Roman"/>
                <w:sz w:val="24"/>
                <w:szCs w:val="24"/>
              </w:rPr>
            </w:rPrChange>
          </w:rPr>
          <w:delText>as perdas</w:delText>
        </w:r>
      </w:del>
      <w:ins w:id="51" w:author="mma" w:date="2017-08-30T17:10:00Z">
        <w:r w:rsidR="00461803" w:rsidRPr="00345561">
          <w:rPr>
            <w:rFonts w:ascii="Times New Roman" w:hAnsi="Times New Roman" w:cs="Times New Roman"/>
            <w:strike/>
            <w:color w:val="FF0000"/>
            <w:sz w:val="24"/>
            <w:szCs w:val="24"/>
            <w:rPrChange w:id="52" w:author="mma" w:date="2017-08-30T17:33:00Z">
              <w:rPr>
                <w:rFonts w:ascii="Times New Roman" w:hAnsi="Times New Roman" w:cs="Times New Roman"/>
                <w:sz w:val="24"/>
                <w:szCs w:val="24"/>
              </w:rPr>
            </w:rPrChange>
          </w:rPr>
          <w:t xml:space="preserve"> os </w:t>
        </w:r>
      </w:ins>
      <w:r w:rsidRPr="00345561">
        <w:rPr>
          <w:rFonts w:ascii="Times New Roman" w:hAnsi="Times New Roman" w:cs="Times New Roman"/>
          <w:strike/>
          <w:color w:val="FF0000"/>
          <w:sz w:val="24"/>
          <w:szCs w:val="24"/>
          <w:rPrChange w:id="53" w:author="mma" w:date="2017-08-30T17:33:00Z">
            <w:rPr>
              <w:rFonts w:ascii="Times New Roman" w:hAnsi="Times New Roman" w:cs="Times New Roman"/>
              <w:sz w:val="24"/>
              <w:szCs w:val="24"/>
            </w:rPr>
          </w:rPrChange>
        </w:rPr>
        <w:t xml:space="preserve"> </w:t>
      </w:r>
      <w:ins w:id="54" w:author="mma" w:date="2017-08-30T16:36:00Z">
        <w:r w:rsidR="009C73AC" w:rsidRPr="00345561">
          <w:rPr>
            <w:rFonts w:ascii="Times New Roman" w:hAnsi="Times New Roman" w:cs="Times New Roman"/>
            <w:strike/>
            <w:color w:val="FF0000"/>
            <w:sz w:val="24"/>
            <w:szCs w:val="24"/>
            <w:rPrChange w:id="55" w:author="mma" w:date="2017-08-30T17:33:00Z">
              <w:rPr>
                <w:rFonts w:ascii="Times New Roman" w:hAnsi="Times New Roman" w:cs="Times New Roman"/>
                <w:sz w:val="24"/>
                <w:szCs w:val="24"/>
              </w:rPr>
            </w:rPrChange>
          </w:rPr>
          <w:t xml:space="preserve">preços </w:t>
        </w:r>
      </w:ins>
      <w:ins w:id="56" w:author="mma" w:date="2017-08-30T16:37:00Z">
        <w:r w:rsidR="009C73AC" w:rsidRPr="00345561">
          <w:rPr>
            <w:rFonts w:ascii="Times New Roman" w:hAnsi="Times New Roman" w:cs="Times New Roman"/>
            <w:strike/>
            <w:color w:val="FF0000"/>
            <w:sz w:val="24"/>
            <w:szCs w:val="24"/>
            <w:rPrChange w:id="57" w:author="mma" w:date="2017-08-30T17:33:00Z">
              <w:rPr>
                <w:rFonts w:ascii="Times New Roman" w:hAnsi="Times New Roman" w:cs="Times New Roman"/>
                <w:sz w:val="24"/>
                <w:szCs w:val="24"/>
              </w:rPr>
            </w:rPrChange>
          </w:rPr>
          <w:t xml:space="preserve">públicos </w:t>
        </w:r>
      </w:ins>
      <w:ins w:id="58" w:author="mma" w:date="2017-08-30T16:36:00Z">
        <w:r w:rsidR="009C73AC" w:rsidRPr="00345561">
          <w:rPr>
            <w:rFonts w:ascii="Times New Roman" w:hAnsi="Times New Roman" w:cs="Times New Roman"/>
            <w:strike/>
            <w:color w:val="FF0000"/>
            <w:sz w:val="24"/>
            <w:szCs w:val="24"/>
            <w:rPrChange w:id="59" w:author="mma" w:date="2017-08-30T17:33:00Z">
              <w:rPr>
                <w:rFonts w:ascii="Times New Roman" w:hAnsi="Times New Roman" w:cs="Times New Roman"/>
                <w:sz w:val="24"/>
                <w:szCs w:val="24"/>
              </w:rPr>
            </w:rPrChange>
          </w:rPr>
          <w:t xml:space="preserve">unitários </w:t>
        </w:r>
      </w:ins>
      <w:del w:id="60" w:author="mma" w:date="2017-08-30T16:37:00Z">
        <w:r w:rsidRPr="00345561" w:rsidDel="009C73AC">
          <w:rPr>
            <w:rFonts w:ascii="Times New Roman" w:hAnsi="Times New Roman" w:cs="Times New Roman"/>
            <w:strike/>
            <w:color w:val="FF0000"/>
            <w:sz w:val="24"/>
            <w:szCs w:val="24"/>
            <w:rPrChange w:id="61" w:author="mma" w:date="2017-08-30T17:33:00Z">
              <w:rPr>
                <w:rFonts w:ascii="Times New Roman" w:hAnsi="Times New Roman" w:cs="Times New Roman"/>
                <w:sz w:val="24"/>
                <w:szCs w:val="24"/>
              </w:rPr>
            </w:rPrChange>
          </w:rPr>
          <w:delText>anteriores</w:delText>
        </w:r>
      </w:del>
      <w:r w:rsidRPr="00345561">
        <w:rPr>
          <w:rFonts w:ascii="Times New Roman" w:hAnsi="Times New Roman" w:cs="Times New Roman"/>
          <w:strike/>
          <w:color w:val="FF0000"/>
          <w:sz w:val="24"/>
          <w:szCs w:val="24"/>
          <w:rPrChange w:id="62" w:author="mma" w:date="2017-08-30T17:33:00Z">
            <w:rPr>
              <w:rFonts w:ascii="Times New Roman" w:hAnsi="Times New Roman" w:cs="Times New Roman"/>
              <w:sz w:val="24"/>
              <w:szCs w:val="24"/>
            </w:rPr>
          </w:rPrChange>
        </w:rPr>
        <w:t xml:space="preserve"> </w:t>
      </w:r>
      <w:ins w:id="63" w:author="mma" w:date="2017-08-30T16:28:00Z">
        <w:r w:rsidR="007E6439" w:rsidRPr="00345561">
          <w:rPr>
            <w:rFonts w:ascii="Times New Roman" w:hAnsi="Times New Roman" w:cs="Times New Roman"/>
            <w:strike/>
            <w:color w:val="FF0000"/>
            <w:sz w:val="24"/>
            <w:szCs w:val="24"/>
            <w:rPrChange w:id="64" w:author="mma" w:date="2017-08-30T17:33:00Z">
              <w:rPr>
                <w:rFonts w:ascii="Times New Roman" w:hAnsi="Times New Roman" w:cs="Times New Roman"/>
                <w:sz w:val="24"/>
                <w:szCs w:val="24"/>
              </w:rPr>
            </w:rPrChange>
          </w:rPr>
          <w:t>tendo</w:t>
        </w:r>
        <w:r w:rsidR="009C73AC" w:rsidRPr="00345561">
          <w:rPr>
            <w:rFonts w:ascii="Times New Roman" w:hAnsi="Times New Roman" w:cs="Times New Roman"/>
            <w:strike/>
            <w:color w:val="FF0000"/>
            <w:sz w:val="24"/>
            <w:szCs w:val="24"/>
            <w:rPrChange w:id="65" w:author="mma" w:date="2017-08-30T17:33:00Z">
              <w:rPr>
                <w:rFonts w:ascii="Times New Roman" w:hAnsi="Times New Roman" w:cs="Times New Roman"/>
                <w:sz w:val="24"/>
                <w:szCs w:val="24"/>
              </w:rPr>
            </w:rPrChange>
          </w:rPr>
          <w:t xml:space="preserve"> por</w:t>
        </w:r>
        <w:r w:rsidR="007E6439" w:rsidRPr="00345561">
          <w:rPr>
            <w:rFonts w:ascii="Times New Roman" w:hAnsi="Times New Roman" w:cs="Times New Roman"/>
            <w:strike/>
            <w:color w:val="FF0000"/>
            <w:sz w:val="24"/>
            <w:szCs w:val="24"/>
            <w:rPrChange w:id="66" w:author="mma" w:date="2017-08-30T17:33:00Z">
              <w:rPr>
                <w:rFonts w:ascii="Times New Roman" w:hAnsi="Times New Roman" w:cs="Times New Roman"/>
                <w:sz w:val="24"/>
                <w:szCs w:val="24"/>
              </w:rPr>
            </w:rPrChange>
          </w:rPr>
          <w:t xml:space="preserve"> base a data da</w:t>
        </w:r>
      </w:ins>
      <w:del w:id="67" w:author="mma" w:date="2017-08-30T16:28:00Z">
        <w:r w:rsidRPr="00345561" w:rsidDel="007E6439">
          <w:rPr>
            <w:rFonts w:ascii="Times New Roman" w:hAnsi="Times New Roman" w:cs="Times New Roman"/>
            <w:strike/>
            <w:color w:val="FF0000"/>
            <w:sz w:val="24"/>
            <w:szCs w:val="24"/>
            <w:rPrChange w:id="68" w:author="mma" w:date="2017-08-30T17:33:00Z">
              <w:rPr>
                <w:rFonts w:ascii="Times New Roman" w:hAnsi="Times New Roman" w:cs="Times New Roman"/>
                <w:sz w:val="24"/>
                <w:szCs w:val="24"/>
              </w:rPr>
            </w:rPrChange>
          </w:rPr>
          <w:delText>desde a</w:delText>
        </w:r>
      </w:del>
      <w:r w:rsidRPr="00345561">
        <w:rPr>
          <w:rFonts w:ascii="Times New Roman" w:hAnsi="Times New Roman" w:cs="Times New Roman"/>
          <w:strike/>
          <w:color w:val="FF0000"/>
          <w:sz w:val="24"/>
          <w:szCs w:val="24"/>
          <w:rPrChange w:id="69" w:author="mma" w:date="2017-08-30T17:33:00Z">
            <w:rPr>
              <w:rFonts w:ascii="Times New Roman" w:hAnsi="Times New Roman" w:cs="Times New Roman"/>
              <w:sz w:val="24"/>
              <w:szCs w:val="24"/>
            </w:rPr>
          </w:rPrChange>
        </w:rPr>
        <w:t xml:space="preserve"> última aprovação de seus valores </w:t>
      </w:r>
      <w:del w:id="70" w:author="mma" w:date="2017-08-30T17:09:00Z">
        <w:r w:rsidRPr="00345561" w:rsidDel="00461803">
          <w:rPr>
            <w:rFonts w:ascii="Times New Roman" w:hAnsi="Times New Roman" w:cs="Times New Roman"/>
            <w:strike/>
            <w:color w:val="FF0000"/>
            <w:sz w:val="24"/>
            <w:szCs w:val="24"/>
            <w:rPrChange w:id="71" w:author="mma" w:date="2017-08-30T17:33:00Z">
              <w:rPr>
                <w:rFonts w:ascii="Times New Roman" w:hAnsi="Times New Roman" w:cs="Times New Roman"/>
                <w:sz w:val="24"/>
                <w:szCs w:val="24"/>
              </w:rPr>
            </w:rPrChange>
          </w:rPr>
          <w:delText xml:space="preserve">cobrados </w:delText>
        </w:r>
      </w:del>
      <w:r w:rsidRPr="00345561">
        <w:rPr>
          <w:rFonts w:ascii="Times New Roman" w:hAnsi="Times New Roman" w:cs="Times New Roman"/>
          <w:strike/>
          <w:color w:val="FF0000"/>
          <w:sz w:val="24"/>
          <w:szCs w:val="24"/>
          <w:rPrChange w:id="72" w:author="mma" w:date="2017-08-30T17:33:00Z">
            <w:rPr>
              <w:rFonts w:ascii="Times New Roman" w:hAnsi="Times New Roman" w:cs="Times New Roman"/>
              <w:sz w:val="24"/>
              <w:szCs w:val="24"/>
            </w:rPr>
          </w:rPrChange>
        </w:rPr>
        <w:t>pelo CNRH.</w:t>
      </w:r>
    </w:p>
    <w:p w:rsidR="009A2733" w:rsidRDefault="009A2733" w:rsidP="00926BE3">
      <w:pPr>
        <w:autoSpaceDE w:val="0"/>
        <w:autoSpaceDN w:val="0"/>
        <w:adjustRightInd w:val="0"/>
        <w:spacing w:after="0" w:line="240" w:lineRule="auto"/>
        <w:jc w:val="both"/>
        <w:rPr>
          <w:ins w:id="73" w:author="mma" w:date="2017-08-30T16:47:00Z"/>
          <w:rFonts w:ascii="Times New Roman" w:hAnsi="Times New Roman" w:cs="Times New Roman"/>
          <w:sz w:val="24"/>
          <w:szCs w:val="24"/>
        </w:rPr>
      </w:pPr>
    </w:p>
    <w:p w:rsidR="00A50526" w:rsidRDefault="009A2733" w:rsidP="00A50526">
      <w:pPr>
        <w:autoSpaceDE w:val="0"/>
        <w:autoSpaceDN w:val="0"/>
        <w:adjustRightInd w:val="0"/>
        <w:spacing w:after="0" w:line="240" w:lineRule="auto"/>
        <w:jc w:val="both"/>
        <w:rPr>
          <w:ins w:id="74" w:author="mma" w:date="2017-08-31T09:22:00Z"/>
          <w:rFonts w:ascii="Times New Roman" w:hAnsi="Times New Roman" w:cs="Times New Roman"/>
          <w:sz w:val="24"/>
          <w:szCs w:val="24"/>
        </w:rPr>
      </w:pPr>
      <w:ins w:id="75" w:author="mma" w:date="2017-08-30T16:41:00Z">
        <w:r w:rsidRPr="009A2733">
          <w:rPr>
            <w:rFonts w:ascii="Times New Roman" w:hAnsi="Times New Roman" w:cs="Times New Roman"/>
            <w:sz w:val="24"/>
            <w:szCs w:val="24"/>
          </w:rPr>
          <w:t>Art. 3º Os Comitês de Bacia Hidrográfica de rios de d</w:t>
        </w:r>
        <w:r w:rsidR="00A50526">
          <w:rPr>
            <w:rFonts w:ascii="Times New Roman" w:hAnsi="Times New Roman" w:cs="Times New Roman"/>
            <w:sz w:val="24"/>
            <w:szCs w:val="24"/>
          </w:rPr>
          <w:t>omínio da União deverão sugerir</w:t>
        </w:r>
      </w:ins>
      <w:ins w:id="76" w:author="mma" w:date="2017-08-30T17:13:00Z">
        <w:r w:rsidR="007B7DE6">
          <w:rPr>
            <w:rFonts w:ascii="Times New Roman" w:hAnsi="Times New Roman" w:cs="Times New Roman"/>
            <w:sz w:val="24"/>
            <w:szCs w:val="24"/>
          </w:rPr>
          <w:t xml:space="preserve">, no prazo de um ano, </w:t>
        </w:r>
      </w:ins>
      <w:ins w:id="77" w:author="mma" w:date="2017-08-30T16:41:00Z">
        <w:r w:rsidRPr="009A2733">
          <w:rPr>
            <w:rFonts w:ascii="Times New Roman" w:hAnsi="Times New Roman" w:cs="Times New Roman"/>
            <w:sz w:val="24"/>
            <w:szCs w:val="24"/>
          </w:rPr>
          <w:t xml:space="preserve"> </w:t>
        </w:r>
      </w:ins>
      <w:ins w:id="78" w:author="mma" w:date="2017-08-30T16:57:00Z">
        <w:r w:rsidR="00A50526">
          <w:rPr>
            <w:rFonts w:ascii="Times New Roman" w:hAnsi="Times New Roman" w:cs="Times New Roman"/>
            <w:sz w:val="24"/>
            <w:szCs w:val="24"/>
          </w:rPr>
          <w:t xml:space="preserve">a </w:t>
        </w:r>
        <w:r w:rsidR="00A50526" w:rsidRPr="00A75758">
          <w:rPr>
            <w:rFonts w:ascii="Times New Roman" w:hAnsi="Times New Roman" w:cs="Times New Roman"/>
            <w:sz w:val="24"/>
            <w:szCs w:val="24"/>
          </w:rPr>
          <w:t>adequaç</w:t>
        </w:r>
      </w:ins>
      <w:ins w:id="79" w:author="mma" w:date="2017-08-30T16:58:00Z">
        <w:r w:rsidR="00A50526" w:rsidRPr="00A75758">
          <w:rPr>
            <w:rFonts w:ascii="Times New Roman" w:hAnsi="Times New Roman" w:cs="Times New Roman"/>
            <w:sz w:val="24"/>
            <w:szCs w:val="24"/>
          </w:rPr>
          <w:t>ão</w:t>
        </w:r>
      </w:ins>
      <w:ins w:id="80" w:author="mma" w:date="2017-08-30T16:59:00Z">
        <w:r w:rsidR="00A75758" w:rsidRPr="00A75758">
          <w:rPr>
            <w:rFonts w:ascii="Times New Roman" w:hAnsi="Times New Roman" w:cs="Times New Roman"/>
            <w:sz w:val="24"/>
            <w:szCs w:val="24"/>
            <w:rPrChange w:id="81" w:author="mma" w:date="2017-08-30T17:00:00Z">
              <w:rPr>
                <w:rFonts w:ascii="Times New Roman" w:hAnsi="Times New Roman" w:cs="Times New Roman"/>
                <w:sz w:val="24"/>
                <w:szCs w:val="24"/>
                <w:highlight w:val="yellow"/>
              </w:rPr>
            </w:rPrChange>
          </w:rPr>
          <w:t xml:space="preserve"> de </w:t>
        </w:r>
      </w:ins>
      <w:ins w:id="82" w:author="mma" w:date="2017-08-30T16:49:00Z">
        <w:r w:rsidR="00A50526" w:rsidRPr="00A75758">
          <w:rPr>
            <w:rFonts w:ascii="Times New Roman" w:hAnsi="Times New Roman" w:cs="Times New Roman"/>
            <w:sz w:val="24"/>
            <w:szCs w:val="24"/>
          </w:rPr>
          <w:t xml:space="preserve">mecanismos </w:t>
        </w:r>
      </w:ins>
      <w:ins w:id="83" w:author="mma" w:date="2017-08-30T16:59:00Z">
        <w:r w:rsidR="00A75758" w:rsidRPr="00A75758">
          <w:rPr>
            <w:rFonts w:ascii="Times New Roman" w:hAnsi="Times New Roman" w:cs="Times New Roman"/>
            <w:sz w:val="24"/>
            <w:szCs w:val="24"/>
            <w:rPrChange w:id="84" w:author="mma" w:date="2017-08-30T17:00:00Z">
              <w:rPr>
                <w:rFonts w:ascii="Times New Roman" w:hAnsi="Times New Roman" w:cs="Times New Roman"/>
                <w:sz w:val="24"/>
                <w:szCs w:val="24"/>
                <w:highlight w:val="yellow"/>
              </w:rPr>
            </w:rPrChange>
          </w:rPr>
          <w:t>e atualização de</w:t>
        </w:r>
        <w:r w:rsidR="00A75758">
          <w:rPr>
            <w:rFonts w:ascii="Times New Roman" w:hAnsi="Times New Roman" w:cs="Times New Roman"/>
            <w:sz w:val="24"/>
            <w:szCs w:val="24"/>
          </w:rPr>
          <w:t xml:space="preserve"> </w:t>
        </w:r>
      </w:ins>
      <w:ins w:id="85" w:author="mma" w:date="2017-08-30T16:41:00Z">
        <w:r w:rsidRPr="009A2733">
          <w:rPr>
            <w:rFonts w:ascii="Times New Roman" w:hAnsi="Times New Roman" w:cs="Times New Roman"/>
            <w:sz w:val="24"/>
            <w:szCs w:val="24"/>
          </w:rPr>
          <w:t xml:space="preserve">valores a serem cobrados pelo uso dos recursos hídricos de domínio da União, de forma a recompor </w:t>
        </w:r>
      </w:ins>
      <w:ins w:id="86" w:author="mma" w:date="2017-08-30T17:10:00Z">
        <w:r w:rsidR="00461803">
          <w:rPr>
            <w:rFonts w:ascii="Times New Roman" w:hAnsi="Times New Roman" w:cs="Times New Roman"/>
            <w:sz w:val="24"/>
            <w:szCs w:val="24"/>
          </w:rPr>
          <w:t>os</w:t>
        </w:r>
      </w:ins>
      <w:ins w:id="87" w:author="mma" w:date="2017-08-30T16:41:00Z">
        <w:r w:rsidRPr="009A2733">
          <w:rPr>
            <w:rFonts w:ascii="Times New Roman" w:hAnsi="Times New Roman" w:cs="Times New Roman"/>
            <w:sz w:val="24"/>
            <w:szCs w:val="24"/>
          </w:rPr>
          <w:t xml:space="preserve"> preços públicos unitários</w:t>
        </w:r>
      </w:ins>
      <w:ins w:id="88" w:author="mma" w:date="2017-08-30T16:42:00Z">
        <w:r w:rsidR="00A50526">
          <w:rPr>
            <w:rFonts w:ascii="Times New Roman" w:hAnsi="Times New Roman" w:cs="Times New Roman"/>
            <w:sz w:val="24"/>
            <w:szCs w:val="24"/>
          </w:rPr>
          <w:t>,</w:t>
        </w:r>
      </w:ins>
      <w:ins w:id="89" w:author="mma" w:date="2017-08-30T16:49:00Z">
        <w:r w:rsidR="00A50526" w:rsidRPr="00A50526">
          <w:rPr>
            <w:rFonts w:ascii="Times New Roman" w:hAnsi="Times New Roman" w:cs="Times New Roman"/>
            <w:sz w:val="24"/>
            <w:szCs w:val="24"/>
          </w:rPr>
          <w:t xml:space="preserve"> tendo por base a data da última aprovação de seus valores pelo CNRH.</w:t>
        </w:r>
      </w:ins>
    </w:p>
    <w:p w:rsidR="00FF1D80" w:rsidRDefault="00FF1D80" w:rsidP="00A50526">
      <w:pPr>
        <w:autoSpaceDE w:val="0"/>
        <w:autoSpaceDN w:val="0"/>
        <w:adjustRightInd w:val="0"/>
        <w:spacing w:after="0" w:line="240" w:lineRule="auto"/>
        <w:jc w:val="both"/>
        <w:rPr>
          <w:ins w:id="90" w:author="mma" w:date="2017-08-31T09:22:00Z"/>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ins w:id="91" w:author="mma" w:date="2017-08-31T09:24:00Z"/>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ins w:id="92" w:author="mma" w:date="2017-08-31T09:24:00Z"/>
          <w:rFonts w:ascii="Times New Roman" w:hAnsi="Times New Roman" w:cs="Times New Roman"/>
          <w:sz w:val="24"/>
          <w:szCs w:val="24"/>
        </w:rPr>
      </w:pPr>
      <w:ins w:id="93" w:author="mma" w:date="2017-08-31T09:24:00Z">
        <w:r w:rsidRPr="00FF1D80">
          <w:rPr>
            <w:rFonts w:ascii="Times New Roman" w:hAnsi="Times New Roman" w:cs="Times New Roman"/>
            <w:sz w:val="24"/>
            <w:szCs w:val="24"/>
          </w:rPr>
          <w:t>§1º. Caso o comitê não apresente a proposta para a recomposição dos valores cobrados nos exercícios anteriores à aprovação da presente Resolução, aplicar-se-á, para o exercício de 2019, a variação do IPCA/IBGE ao preço público unitário vigente do mês da sua aprovação por Resolução do CNRH até o mês de outubro de 2018.</w:t>
        </w:r>
      </w:ins>
    </w:p>
    <w:p w:rsidR="00FF1D80" w:rsidRPr="00FF1D80" w:rsidRDefault="00FF1D80" w:rsidP="00FF1D80">
      <w:pPr>
        <w:autoSpaceDE w:val="0"/>
        <w:autoSpaceDN w:val="0"/>
        <w:adjustRightInd w:val="0"/>
        <w:spacing w:after="0" w:line="240" w:lineRule="auto"/>
        <w:jc w:val="both"/>
        <w:rPr>
          <w:ins w:id="94" w:author="mma" w:date="2017-08-31T09:24:00Z"/>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ins w:id="95" w:author="mma" w:date="2017-08-31T09:24:00Z"/>
          <w:rFonts w:ascii="Times New Roman" w:hAnsi="Times New Roman" w:cs="Times New Roman"/>
          <w:sz w:val="24"/>
          <w:szCs w:val="24"/>
        </w:rPr>
      </w:pPr>
      <w:ins w:id="96" w:author="mma" w:date="2017-08-31T09:24:00Z">
        <w:r w:rsidRPr="00FF1D80">
          <w:rPr>
            <w:rFonts w:ascii="Times New Roman" w:hAnsi="Times New Roman" w:cs="Times New Roman"/>
            <w:sz w:val="24"/>
            <w:szCs w:val="24"/>
          </w:rPr>
          <w:t>§2º. Apresentada a proposta no prazo mencionado no</w:t>
        </w:r>
        <w:r w:rsidRPr="00FF1D80">
          <w:rPr>
            <w:rFonts w:ascii="Times New Roman" w:hAnsi="Times New Roman" w:cs="Times New Roman"/>
            <w:i/>
            <w:sz w:val="24"/>
            <w:szCs w:val="24"/>
          </w:rPr>
          <w:t xml:space="preserve"> caput</w:t>
        </w:r>
        <w:r w:rsidRPr="00FF1D80">
          <w:rPr>
            <w:rFonts w:ascii="Times New Roman" w:hAnsi="Times New Roman" w:cs="Times New Roman"/>
            <w:sz w:val="24"/>
            <w:szCs w:val="24"/>
          </w:rPr>
          <w:t xml:space="preserve"> deste artigo, o disposto no §1º deste artigo ficará suspenso até que o CNRH se manifeste sobre a proposta do comitê. </w:t>
        </w:r>
      </w:ins>
    </w:p>
    <w:p w:rsidR="00FF1D80" w:rsidRPr="00FF1D80" w:rsidRDefault="00FF1D80" w:rsidP="00FF1D80">
      <w:pPr>
        <w:autoSpaceDE w:val="0"/>
        <w:autoSpaceDN w:val="0"/>
        <w:adjustRightInd w:val="0"/>
        <w:spacing w:after="0" w:line="240" w:lineRule="auto"/>
        <w:jc w:val="both"/>
        <w:rPr>
          <w:ins w:id="97" w:author="mma" w:date="2017-08-31T09:24:00Z"/>
          <w:rFonts w:ascii="Times New Roman" w:hAnsi="Times New Roman" w:cs="Times New Roman"/>
          <w:sz w:val="24"/>
          <w:szCs w:val="24"/>
        </w:rPr>
      </w:pPr>
    </w:p>
    <w:p w:rsidR="00FF1D80" w:rsidRPr="00FF1D80" w:rsidRDefault="00FF1D80" w:rsidP="00FF1D80">
      <w:pPr>
        <w:autoSpaceDE w:val="0"/>
        <w:autoSpaceDN w:val="0"/>
        <w:adjustRightInd w:val="0"/>
        <w:spacing w:after="0" w:line="240" w:lineRule="auto"/>
        <w:jc w:val="both"/>
        <w:rPr>
          <w:ins w:id="98" w:author="mma" w:date="2017-08-31T09:24:00Z"/>
          <w:rFonts w:ascii="Times New Roman" w:hAnsi="Times New Roman" w:cs="Times New Roman"/>
          <w:sz w:val="24"/>
          <w:szCs w:val="24"/>
        </w:rPr>
      </w:pPr>
      <w:ins w:id="99" w:author="mma" w:date="2017-08-31T09:24:00Z">
        <w:r w:rsidRPr="00FF1D80">
          <w:rPr>
            <w:rFonts w:ascii="Times New Roman" w:hAnsi="Times New Roman" w:cs="Times New Roman"/>
            <w:sz w:val="24"/>
            <w:szCs w:val="24"/>
          </w:rPr>
          <w:t xml:space="preserve">§3º. O prazo mencionado no </w:t>
        </w:r>
        <w:r w:rsidRPr="00FF1D80">
          <w:rPr>
            <w:rFonts w:ascii="Times New Roman" w:hAnsi="Times New Roman" w:cs="Times New Roman"/>
            <w:i/>
            <w:sz w:val="24"/>
            <w:szCs w:val="24"/>
          </w:rPr>
          <w:t>caput</w:t>
        </w:r>
        <w:r w:rsidRPr="00FF1D80">
          <w:rPr>
            <w:rFonts w:ascii="Times New Roman" w:hAnsi="Times New Roman" w:cs="Times New Roman"/>
            <w:sz w:val="24"/>
            <w:szCs w:val="24"/>
          </w:rPr>
          <w:t xml:space="preserve"> deste artigo tem seu início na data de publicação da presente Resolução.</w:t>
        </w:r>
      </w:ins>
    </w:p>
    <w:p w:rsidR="00FF1D80" w:rsidRPr="00FF1D80" w:rsidRDefault="00FF1D80" w:rsidP="00FF1D80">
      <w:pPr>
        <w:autoSpaceDE w:val="0"/>
        <w:autoSpaceDN w:val="0"/>
        <w:adjustRightInd w:val="0"/>
        <w:spacing w:after="0" w:line="240" w:lineRule="auto"/>
        <w:jc w:val="both"/>
        <w:rPr>
          <w:ins w:id="100" w:author="mma" w:date="2017-08-31T09:24:00Z"/>
          <w:rFonts w:ascii="Times New Roman" w:hAnsi="Times New Roman" w:cs="Times New Roman"/>
          <w:sz w:val="24"/>
          <w:szCs w:val="24"/>
        </w:rPr>
      </w:pPr>
    </w:p>
    <w:p w:rsidR="00E3671E" w:rsidRPr="00D037C3" w:rsidRDefault="00E3671E" w:rsidP="00006AB5">
      <w:pPr>
        <w:autoSpaceDE w:val="0"/>
        <w:autoSpaceDN w:val="0"/>
        <w:adjustRightInd w:val="0"/>
        <w:spacing w:after="0" w:line="240" w:lineRule="auto"/>
        <w:jc w:val="both"/>
        <w:rPr>
          <w:ins w:id="101" w:author="mma" w:date="2017-08-31T09:01:00Z"/>
          <w:rFonts w:ascii="Times New Roman" w:hAnsi="Times New Roman" w:cs="Times New Roman"/>
          <w:sz w:val="24"/>
          <w:szCs w:val="24"/>
        </w:rPr>
      </w:pPr>
    </w:p>
    <w:p w:rsidR="00006AB5" w:rsidRPr="00D037C3" w:rsidDel="009C73AC" w:rsidRDefault="00006AB5" w:rsidP="00006AB5">
      <w:pPr>
        <w:autoSpaceDE w:val="0"/>
        <w:autoSpaceDN w:val="0"/>
        <w:adjustRightInd w:val="0"/>
        <w:spacing w:after="0" w:line="240" w:lineRule="auto"/>
        <w:jc w:val="both"/>
        <w:rPr>
          <w:del w:id="102" w:author="mma" w:date="2017-08-30T16:33:00Z"/>
          <w:rFonts w:ascii="Times New Roman" w:hAnsi="Times New Roman" w:cs="Times New Roman"/>
          <w:sz w:val="24"/>
          <w:szCs w:val="24"/>
        </w:rPr>
      </w:pPr>
    </w:p>
    <w:p w:rsidR="009A2615" w:rsidRPr="00D037C3" w:rsidDel="009C73AC" w:rsidRDefault="00006AB5" w:rsidP="009A2615">
      <w:pPr>
        <w:autoSpaceDE w:val="0"/>
        <w:autoSpaceDN w:val="0"/>
        <w:adjustRightInd w:val="0"/>
        <w:spacing w:line="240" w:lineRule="auto"/>
        <w:jc w:val="both"/>
        <w:rPr>
          <w:del w:id="103" w:author="mma" w:date="2017-08-30T16:35:00Z"/>
          <w:rFonts w:ascii="Times New Roman" w:hAnsi="Times New Roman" w:cs="Times New Roman"/>
          <w:sz w:val="24"/>
          <w:szCs w:val="24"/>
        </w:rPr>
      </w:pPr>
      <w:del w:id="104" w:author="mma" w:date="2017-08-30T16:33:00Z">
        <w:r w:rsidRPr="00D037C3" w:rsidDel="009C73AC">
          <w:rPr>
            <w:rFonts w:ascii="Times New Roman" w:hAnsi="Times New Roman" w:cs="Times New Roman"/>
            <w:sz w:val="24"/>
            <w:szCs w:val="24"/>
          </w:rPr>
          <w:delText>§ 2</w:delText>
        </w:r>
        <w:r w:rsidR="009A2615" w:rsidRPr="00D037C3" w:rsidDel="009C73AC">
          <w:rPr>
            <w:rFonts w:ascii="Times New Roman" w:hAnsi="Times New Roman" w:cs="Times New Roman"/>
            <w:sz w:val="24"/>
            <w:szCs w:val="24"/>
          </w:rPr>
          <w:delText>º P</w:delText>
        </w:r>
      </w:del>
      <w:del w:id="105" w:author="mma" w:date="2017-08-30T16:35:00Z">
        <w:r w:rsidR="009A2615" w:rsidRPr="00D037C3" w:rsidDel="009C73AC">
          <w:rPr>
            <w:rFonts w:ascii="Times New Roman" w:hAnsi="Times New Roman" w:cs="Times New Roman"/>
            <w:sz w:val="24"/>
            <w:szCs w:val="24"/>
          </w:rPr>
          <w:delText xml:space="preserve">ara o exercício de </w:delText>
        </w:r>
      </w:del>
      <w:del w:id="106" w:author="mma" w:date="2017-08-30T16:23:00Z">
        <w:r w:rsidR="009A2615" w:rsidRPr="00D037C3" w:rsidDel="007E6439">
          <w:rPr>
            <w:rFonts w:ascii="Times New Roman" w:hAnsi="Times New Roman" w:cs="Times New Roman"/>
            <w:sz w:val="24"/>
            <w:szCs w:val="24"/>
          </w:rPr>
          <w:delText>2018</w:delText>
        </w:r>
      </w:del>
      <w:del w:id="107" w:author="mma" w:date="2017-08-30T16:35:00Z">
        <w:r w:rsidR="009A2615" w:rsidRPr="00D037C3" w:rsidDel="009C73AC">
          <w:rPr>
            <w:rFonts w:ascii="Times New Roman" w:hAnsi="Times New Roman" w:cs="Times New Roman"/>
            <w:sz w:val="24"/>
            <w:szCs w:val="24"/>
          </w:rPr>
          <w:delText xml:space="preserve">, aplicar-se-á </w:delText>
        </w:r>
        <w:r w:rsidRPr="00D037C3" w:rsidDel="009C73AC">
          <w:rPr>
            <w:rFonts w:ascii="Times New Roman" w:hAnsi="Times New Roman" w:cs="Times New Roman"/>
            <w:sz w:val="24"/>
            <w:szCs w:val="24"/>
          </w:rPr>
          <w:delText xml:space="preserve">a variação do IPCA/IBGE </w:delText>
        </w:r>
        <w:r w:rsidR="009A2615" w:rsidRPr="00D037C3" w:rsidDel="009C73AC">
          <w:rPr>
            <w:rFonts w:ascii="Times New Roman" w:hAnsi="Times New Roman" w:cs="Times New Roman"/>
            <w:sz w:val="24"/>
            <w:szCs w:val="24"/>
          </w:rPr>
          <w:delText>ao preço público unitário vigente do mês da sua aprovação por Resolução do CNRH, que define os valores e mecanismos de cobrança, até o mês de outubro de 201</w:delText>
        </w:r>
      </w:del>
      <w:del w:id="108" w:author="mma" w:date="2017-08-30T16:23:00Z">
        <w:r w:rsidR="009A2615" w:rsidRPr="00D037C3" w:rsidDel="007E6439">
          <w:rPr>
            <w:rFonts w:ascii="Times New Roman" w:hAnsi="Times New Roman" w:cs="Times New Roman"/>
            <w:sz w:val="24"/>
            <w:szCs w:val="24"/>
          </w:rPr>
          <w:delText>7</w:delText>
        </w:r>
      </w:del>
      <w:del w:id="109" w:author="mma" w:date="2017-08-30T16:35:00Z">
        <w:r w:rsidR="009A2615" w:rsidRPr="00D037C3" w:rsidDel="009C73AC">
          <w:rPr>
            <w:rFonts w:ascii="Times New Roman" w:hAnsi="Times New Roman" w:cs="Times New Roman"/>
            <w:sz w:val="24"/>
            <w:szCs w:val="24"/>
          </w:rPr>
          <w:delText>.</w:delText>
        </w:r>
      </w:del>
    </w:p>
    <w:p w:rsidR="005C66AB" w:rsidRPr="00D037C3" w:rsidRDefault="0049798A" w:rsidP="00292AAF">
      <w:pPr>
        <w:autoSpaceDE w:val="0"/>
        <w:autoSpaceDN w:val="0"/>
        <w:adjustRightInd w:val="0"/>
        <w:spacing w:line="240" w:lineRule="auto"/>
        <w:jc w:val="both"/>
        <w:rPr>
          <w:rFonts w:ascii="Times New Roman" w:hAnsi="Times New Roman" w:cs="Times New Roman"/>
          <w:sz w:val="24"/>
          <w:szCs w:val="24"/>
        </w:rPr>
      </w:pPr>
      <w:r w:rsidRPr="00D037C3">
        <w:rPr>
          <w:rFonts w:ascii="Times New Roman" w:hAnsi="Times New Roman" w:cs="Times New Roman"/>
          <w:sz w:val="24"/>
          <w:szCs w:val="24"/>
        </w:rPr>
        <w:t xml:space="preserve">Art. </w:t>
      </w:r>
      <w:r w:rsidR="00313E10">
        <w:rPr>
          <w:rFonts w:ascii="Times New Roman" w:hAnsi="Times New Roman" w:cs="Times New Roman"/>
          <w:sz w:val="24"/>
          <w:szCs w:val="24"/>
        </w:rPr>
        <w:t>4</w:t>
      </w:r>
      <w:r w:rsidR="00861E5F" w:rsidRPr="00D037C3">
        <w:rPr>
          <w:rFonts w:ascii="Times New Roman" w:hAnsi="Times New Roman" w:cs="Times New Roman"/>
          <w:sz w:val="24"/>
          <w:szCs w:val="24"/>
        </w:rPr>
        <w:t xml:space="preserve">º </w:t>
      </w:r>
      <w:r w:rsidR="005C66AB" w:rsidRPr="00D037C3">
        <w:rPr>
          <w:rFonts w:ascii="Times New Roman" w:hAnsi="Times New Roman" w:cs="Times New Roman"/>
          <w:sz w:val="24"/>
          <w:szCs w:val="24"/>
        </w:rPr>
        <w:t xml:space="preserve">Caberá </w:t>
      </w:r>
      <w:r w:rsidR="002C0C27" w:rsidRPr="00D037C3">
        <w:rPr>
          <w:rFonts w:ascii="Times New Roman" w:hAnsi="Times New Roman" w:cs="Times New Roman"/>
          <w:sz w:val="24"/>
          <w:szCs w:val="24"/>
        </w:rPr>
        <w:t xml:space="preserve">à </w:t>
      </w:r>
      <w:r w:rsidR="00840FE6" w:rsidRPr="00D037C3">
        <w:rPr>
          <w:rFonts w:ascii="Times New Roman" w:hAnsi="Times New Roman" w:cs="Times New Roman"/>
          <w:sz w:val="24"/>
          <w:szCs w:val="24"/>
        </w:rPr>
        <w:t>Agência Nacional de Águas</w:t>
      </w:r>
      <w:r w:rsidR="005C66AB" w:rsidRPr="00D037C3">
        <w:rPr>
          <w:rFonts w:ascii="Times New Roman" w:hAnsi="Times New Roman" w:cs="Times New Roman"/>
          <w:sz w:val="24"/>
          <w:szCs w:val="24"/>
        </w:rPr>
        <w:t>:</w:t>
      </w:r>
    </w:p>
    <w:p w:rsidR="005C66AB" w:rsidRPr="00D037C3" w:rsidRDefault="00861E5F" w:rsidP="00292AAF">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 xml:space="preserve">I- </w:t>
      </w:r>
      <w:r w:rsidR="00570E3E" w:rsidRPr="00D037C3">
        <w:rPr>
          <w:rFonts w:ascii="Times New Roman" w:hAnsi="Times New Roman" w:cs="Times New Roman"/>
          <w:sz w:val="24"/>
          <w:szCs w:val="24"/>
        </w:rPr>
        <w:t>verificar</w:t>
      </w:r>
      <w:r w:rsidR="005C66AB"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 xml:space="preserve">e dar publicidade </w:t>
      </w:r>
      <w:r w:rsidR="005C66AB" w:rsidRPr="00D037C3">
        <w:rPr>
          <w:rFonts w:ascii="Times New Roman" w:hAnsi="Times New Roman" w:cs="Times New Roman"/>
          <w:sz w:val="24"/>
          <w:szCs w:val="24"/>
        </w:rPr>
        <w:t>a variação do IPCA/IBGE</w:t>
      </w:r>
      <w:r w:rsidR="00570E3E" w:rsidRPr="00D037C3">
        <w:rPr>
          <w:rFonts w:ascii="Times New Roman" w:hAnsi="Times New Roman" w:cs="Times New Roman"/>
          <w:sz w:val="24"/>
          <w:szCs w:val="24"/>
        </w:rPr>
        <w:t>, no prazo de até 15 dias,</w:t>
      </w:r>
      <w:r w:rsidR="00096A06" w:rsidRPr="00D037C3">
        <w:rPr>
          <w:rFonts w:ascii="Times New Roman" w:hAnsi="Times New Roman" w:cs="Times New Roman"/>
          <w:sz w:val="24"/>
          <w:szCs w:val="24"/>
        </w:rPr>
        <w:t xml:space="preserve"> </w:t>
      </w:r>
      <w:r w:rsidR="005C66AB" w:rsidRPr="00D037C3">
        <w:rPr>
          <w:rFonts w:ascii="Times New Roman" w:hAnsi="Times New Roman" w:cs="Times New Roman"/>
          <w:sz w:val="24"/>
          <w:szCs w:val="24"/>
        </w:rPr>
        <w:t xml:space="preserve">a que se refere </w:t>
      </w:r>
      <w:r w:rsidR="00570E3E" w:rsidRPr="00D037C3">
        <w:rPr>
          <w:rFonts w:ascii="Times New Roman" w:hAnsi="Times New Roman" w:cs="Times New Roman"/>
          <w:sz w:val="24"/>
          <w:szCs w:val="24"/>
        </w:rPr>
        <w:t>a</w:t>
      </w:r>
      <w:r w:rsidR="005C66AB" w:rsidRPr="00D037C3">
        <w:rPr>
          <w:rFonts w:ascii="Times New Roman" w:hAnsi="Times New Roman" w:cs="Times New Roman"/>
          <w:sz w:val="24"/>
          <w:szCs w:val="24"/>
        </w:rPr>
        <w:t>o</w:t>
      </w:r>
      <w:r w:rsidR="00570E3E" w:rsidRPr="00D037C3">
        <w:rPr>
          <w:rFonts w:ascii="Times New Roman" w:hAnsi="Times New Roman" w:cs="Times New Roman"/>
          <w:sz w:val="24"/>
          <w:szCs w:val="24"/>
        </w:rPr>
        <w:t>s</w:t>
      </w:r>
      <w:r w:rsidR="005C66AB" w:rsidRPr="00D037C3">
        <w:rPr>
          <w:rFonts w:ascii="Times New Roman" w:hAnsi="Times New Roman" w:cs="Times New Roman"/>
          <w:sz w:val="24"/>
          <w:szCs w:val="24"/>
        </w:rPr>
        <w:t xml:space="preserve"> </w:t>
      </w:r>
      <w:r w:rsidRPr="00D037C3">
        <w:rPr>
          <w:rFonts w:ascii="Times New Roman" w:hAnsi="Times New Roman" w:cs="Times New Roman"/>
          <w:sz w:val="24"/>
          <w:szCs w:val="24"/>
        </w:rPr>
        <w:t>artigo</w:t>
      </w:r>
      <w:r w:rsidR="00570E3E" w:rsidRPr="00D037C3">
        <w:rPr>
          <w:rFonts w:ascii="Times New Roman" w:hAnsi="Times New Roman" w:cs="Times New Roman"/>
          <w:sz w:val="24"/>
          <w:szCs w:val="24"/>
        </w:rPr>
        <w:t>s</w:t>
      </w:r>
      <w:r w:rsidR="00A853FC" w:rsidRPr="00D037C3">
        <w:rPr>
          <w:rFonts w:ascii="Times New Roman" w:hAnsi="Times New Roman" w:cs="Times New Roman"/>
          <w:sz w:val="24"/>
          <w:szCs w:val="24"/>
        </w:rPr>
        <w:t xml:space="preserve"> </w:t>
      </w:r>
      <w:r w:rsidR="00570E3E" w:rsidRPr="00D037C3">
        <w:rPr>
          <w:rFonts w:ascii="Times New Roman" w:hAnsi="Times New Roman" w:cs="Times New Roman"/>
          <w:sz w:val="24"/>
          <w:szCs w:val="24"/>
        </w:rPr>
        <w:t>2</w:t>
      </w:r>
      <w:r w:rsidR="00A853FC" w:rsidRPr="00D037C3">
        <w:rPr>
          <w:rFonts w:ascii="Times New Roman" w:hAnsi="Times New Roman" w:cs="Times New Roman"/>
          <w:sz w:val="24"/>
          <w:szCs w:val="24"/>
        </w:rPr>
        <w:t xml:space="preserve">º e </w:t>
      </w:r>
      <w:r w:rsidR="00570E3E" w:rsidRPr="00D037C3">
        <w:rPr>
          <w:rFonts w:ascii="Times New Roman" w:hAnsi="Times New Roman" w:cs="Times New Roman"/>
          <w:sz w:val="24"/>
          <w:szCs w:val="24"/>
        </w:rPr>
        <w:t>3</w:t>
      </w:r>
      <w:r w:rsidR="00A853FC" w:rsidRPr="00D037C3">
        <w:rPr>
          <w:rFonts w:ascii="Times New Roman" w:hAnsi="Times New Roman" w:cs="Times New Roman"/>
          <w:sz w:val="24"/>
          <w:szCs w:val="24"/>
        </w:rPr>
        <w:t>º desta Resolução</w:t>
      </w:r>
      <w:r w:rsidR="005C66AB" w:rsidRPr="00D037C3">
        <w:rPr>
          <w:rFonts w:ascii="Times New Roman" w:hAnsi="Times New Roman" w:cs="Times New Roman"/>
          <w:sz w:val="24"/>
          <w:szCs w:val="24"/>
        </w:rPr>
        <w:t>;</w:t>
      </w:r>
    </w:p>
    <w:p w:rsidR="005C66AB" w:rsidRPr="00D037C3" w:rsidRDefault="00861E5F" w:rsidP="00E70041">
      <w:pPr>
        <w:autoSpaceDE w:val="0"/>
        <w:autoSpaceDN w:val="0"/>
        <w:adjustRightInd w:val="0"/>
        <w:spacing w:after="0" w:line="240" w:lineRule="auto"/>
        <w:jc w:val="both"/>
        <w:rPr>
          <w:rFonts w:ascii="Times New Roman" w:hAnsi="Times New Roman" w:cs="Times New Roman"/>
          <w:sz w:val="24"/>
          <w:szCs w:val="24"/>
        </w:rPr>
      </w:pPr>
      <w:r w:rsidRPr="00D037C3">
        <w:rPr>
          <w:rFonts w:ascii="Times New Roman" w:hAnsi="Times New Roman" w:cs="Times New Roman"/>
          <w:sz w:val="24"/>
          <w:szCs w:val="24"/>
        </w:rPr>
        <w:t xml:space="preserve">II- </w:t>
      </w:r>
      <w:r w:rsidR="005C66AB" w:rsidRPr="00D037C3">
        <w:rPr>
          <w:rFonts w:ascii="Times New Roman" w:hAnsi="Times New Roman" w:cs="Times New Roman"/>
          <w:sz w:val="24"/>
          <w:szCs w:val="24"/>
        </w:rPr>
        <w:t>dar publicidade aos preços</w:t>
      </w:r>
      <w:r w:rsidR="00570E3E" w:rsidRPr="00D037C3">
        <w:rPr>
          <w:rFonts w:ascii="Times New Roman" w:hAnsi="Times New Roman" w:cs="Times New Roman"/>
          <w:sz w:val="24"/>
          <w:szCs w:val="24"/>
        </w:rPr>
        <w:t xml:space="preserve"> públicos</w:t>
      </w:r>
      <w:r w:rsidR="005C66AB" w:rsidRPr="00D037C3">
        <w:rPr>
          <w:rFonts w:ascii="Times New Roman" w:hAnsi="Times New Roman" w:cs="Times New Roman"/>
          <w:sz w:val="24"/>
          <w:szCs w:val="24"/>
        </w:rPr>
        <w:t xml:space="preserve"> unitários que terão vig</w:t>
      </w:r>
      <w:r w:rsidR="0049036A" w:rsidRPr="00D037C3">
        <w:rPr>
          <w:rFonts w:ascii="Times New Roman" w:hAnsi="Times New Roman" w:cs="Times New Roman"/>
          <w:sz w:val="24"/>
          <w:szCs w:val="24"/>
        </w:rPr>
        <w:t xml:space="preserve">ência </w:t>
      </w:r>
      <w:r w:rsidR="00BB770A" w:rsidRPr="00D037C3">
        <w:rPr>
          <w:rFonts w:ascii="Times New Roman" w:hAnsi="Times New Roman" w:cs="Times New Roman"/>
          <w:sz w:val="24"/>
          <w:szCs w:val="24"/>
        </w:rPr>
        <w:t>para o exercício</w:t>
      </w:r>
      <w:r w:rsidRPr="00D037C3">
        <w:rPr>
          <w:rFonts w:ascii="Times New Roman" w:hAnsi="Times New Roman" w:cs="Times New Roman"/>
          <w:sz w:val="24"/>
          <w:szCs w:val="24"/>
        </w:rPr>
        <w:t xml:space="preserve"> 201</w:t>
      </w:r>
      <w:r w:rsidR="001E6D3E" w:rsidRPr="00D037C3">
        <w:rPr>
          <w:rFonts w:ascii="Times New Roman" w:hAnsi="Times New Roman" w:cs="Times New Roman"/>
          <w:sz w:val="24"/>
          <w:szCs w:val="24"/>
        </w:rPr>
        <w:t>8</w:t>
      </w:r>
      <w:r w:rsidR="0007103E" w:rsidRPr="00D037C3">
        <w:rPr>
          <w:rFonts w:ascii="Times New Roman" w:hAnsi="Times New Roman" w:cs="Times New Roman"/>
          <w:sz w:val="24"/>
          <w:szCs w:val="24"/>
        </w:rPr>
        <w:t xml:space="preserve"> e para os </w:t>
      </w:r>
      <w:r w:rsidR="00E70041">
        <w:rPr>
          <w:rFonts w:ascii="Times New Roman" w:hAnsi="Times New Roman" w:cs="Times New Roman"/>
          <w:sz w:val="24"/>
          <w:szCs w:val="24"/>
        </w:rPr>
        <w:t xml:space="preserve">   </w:t>
      </w:r>
      <w:r w:rsidR="0007103E" w:rsidRPr="00D037C3">
        <w:rPr>
          <w:rFonts w:ascii="Times New Roman" w:hAnsi="Times New Roman" w:cs="Times New Roman"/>
          <w:sz w:val="24"/>
          <w:szCs w:val="24"/>
        </w:rPr>
        <w:t>exercícios seguintes</w:t>
      </w:r>
      <w:r w:rsidR="00570E3E" w:rsidRPr="00D037C3">
        <w:rPr>
          <w:rFonts w:ascii="Times New Roman" w:hAnsi="Times New Roman" w:cs="Times New Roman"/>
          <w:sz w:val="24"/>
          <w:szCs w:val="24"/>
        </w:rPr>
        <w:t xml:space="preserve"> no prazo de 15 dias após a publicação do índice pelo IBGE</w:t>
      </w:r>
      <w:r w:rsidR="005C66AB" w:rsidRPr="00D037C3">
        <w:rPr>
          <w:rFonts w:ascii="Times New Roman" w:hAnsi="Times New Roman" w:cs="Times New Roman"/>
          <w:sz w:val="24"/>
          <w:szCs w:val="24"/>
        </w:rPr>
        <w:t>.</w:t>
      </w:r>
    </w:p>
    <w:p w:rsidR="00AD5410" w:rsidRPr="00D037C3" w:rsidRDefault="00AD5410" w:rsidP="00292AAF">
      <w:pPr>
        <w:autoSpaceDE w:val="0"/>
        <w:autoSpaceDN w:val="0"/>
        <w:adjustRightInd w:val="0"/>
        <w:spacing w:after="0" w:line="240" w:lineRule="auto"/>
        <w:jc w:val="both"/>
        <w:rPr>
          <w:rFonts w:ascii="Times New Roman" w:hAnsi="Times New Roman" w:cs="Times New Roman"/>
          <w:sz w:val="24"/>
          <w:szCs w:val="24"/>
        </w:rPr>
      </w:pPr>
    </w:p>
    <w:p w:rsidR="00783C0C" w:rsidRDefault="00D36704" w:rsidP="00E70041">
      <w:pPr>
        <w:autoSpaceDE w:val="0"/>
        <w:autoSpaceDN w:val="0"/>
        <w:adjustRightInd w:val="0"/>
        <w:spacing w:after="0" w:line="240" w:lineRule="auto"/>
        <w:ind w:left="-142"/>
        <w:jc w:val="both"/>
        <w:rPr>
          <w:ins w:id="110" w:author="mma" w:date="2017-08-31T09:10:00Z"/>
          <w:rFonts w:ascii="Times New Roman" w:hAnsi="Times New Roman" w:cs="Times New Roman"/>
          <w:sz w:val="24"/>
          <w:szCs w:val="24"/>
        </w:rPr>
      </w:pPr>
      <w:r w:rsidRPr="00D037C3">
        <w:rPr>
          <w:rFonts w:ascii="Times New Roman" w:hAnsi="Times New Roman" w:cs="Times New Roman"/>
          <w:sz w:val="24"/>
          <w:szCs w:val="24"/>
        </w:rPr>
        <w:t xml:space="preserve">Art. </w:t>
      </w:r>
      <w:r w:rsidR="00313E10">
        <w:rPr>
          <w:rFonts w:ascii="Times New Roman" w:hAnsi="Times New Roman" w:cs="Times New Roman"/>
          <w:sz w:val="24"/>
          <w:szCs w:val="24"/>
        </w:rPr>
        <w:t>5</w:t>
      </w:r>
      <w:r w:rsidRPr="00D037C3">
        <w:rPr>
          <w:rFonts w:ascii="Times New Roman" w:hAnsi="Times New Roman" w:cs="Times New Roman"/>
          <w:sz w:val="24"/>
          <w:szCs w:val="24"/>
        </w:rPr>
        <w:t>º</w:t>
      </w:r>
      <w:r w:rsidR="003814D3" w:rsidRPr="00D037C3">
        <w:rPr>
          <w:rFonts w:ascii="Times New Roman" w:hAnsi="Times New Roman" w:cs="Times New Roman"/>
          <w:sz w:val="24"/>
          <w:szCs w:val="24"/>
        </w:rPr>
        <w:t xml:space="preserve"> Esta Resolução entra em vigor na data de sua publicação</w:t>
      </w:r>
      <w:r w:rsidR="00E70041">
        <w:rPr>
          <w:rFonts w:ascii="Times New Roman" w:hAnsi="Times New Roman" w:cs="Times New Roman"/>
          <w:sz w:val="24"/>
          <w:szCs w:val="24"/>
        </w:rPr>
        <w:t>.</w:t>
      </w:r>
    </w:p>
    <w:p w:rsidR="003C0BF8" w:rsidRDefault="003C0BF8" w:rsidP="00E70041">
      <w:pPr>
        <w:autoSpaceDE w:val="0"/>
        <w:autoSpaceDN w:val="0"/>
        <w:adjustRightInd w:val="0"/>
        <w:spacing w:after="0" w:line="240" w:lineRule="auto"/>
        <w:ind w:left="-142"/>
        <w:jc w:val="both"/>
        <w:rPr>
          <w:rFonts w:ascii="Times New Roman" w:hAnsi="Times New Roman" w:cs="Times New Roman"/>
          <w:sz w:val="24"/>
          <w:szCs w:val="24"/>
        </w:rPr>
      </w:pPr>
    </w:p>
    <w:p w:rsidR="00E70041" w:rsidRDefault="00E70041" w:rsidP="00E70041">
      <w:pPr>
        <w:autoSpaceDE w:val="0"/>
        <w:autoSpaceDN w:val="0"/>
        <w:adjustRightInd w:val="0"/>
        <w:spacing w:after="0" w:line="240" w:lineRule="auto"/>
        <w:ind w:left="-142"/>
        <w:jc w:val="both"/>
        <w:rPr>
          <w:rFonts w:ascii="Times New Roman" w:hAnsi="Times New Roman" w:cs="Times New Roman"/>
          <w:sz w:val="24"/>
          <w:szCs w:val="24"/>
        </w:rPr>
      </w:pPr>
    </w:p>
    <w:tbl>
      <w:tblPr>
        <w:tblStyle w:val="Tabelacomgrade"/>
        <w:tblW w:w="9077" w:type="dxa"/>
        <w:tblInd w:w="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538"/>
      </w:tblGrid>
      <w:tr w:rsidR="00E70041" w:rsidRPr="00E70041" w:rsidTr="00E70041">
        <w:trPr>
          <w:trHeight w:val="788"/>
        </w:trPr>
        <w:tc>
          <w:tcPr>
            <w:tcW w:w="4539"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JOSÉ SARNEY FILHO</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Presidente do Conselho</w:t>
            </w:r>
          </w:p>
          <w:p w:rsidR="00E70041" w:rsidRPr="00E70041" w:rsidRDefault="00E70041" w:rsidP="00E70041">
            <w:pPr>
              <w:autoSpaceDE w:val="0"/>
              <w:autoSpaceDN w:val="0"/>
              <w:adjustRightInd w:val="0"/>
              <w:spacing w:after="0" w:line="240" w:lineRule="auto"/>
              <w:ind w:right="-81"/>
              <w:jc w:val="center"/>
              <w:rPr>
                <w:rFonts w:ascii="Times New Roman" w:eastAsia="Calibri" w:hAnsi="Times New Roman" w:cs="Times New Roman"/>
                <w:sz w:val="24"/>
                <w:szCs w:val="24"/>
                <w:lang w:eastAsia="pt-BR"/>
              </w:rPr>
            </w:pPr>
          </w:p>
        </w:tc>
        <w:tc>
          <w:tcPr>
            <w:tcW w:w="4538" w:type="dxa"/>
          </w:tcPr>
          <w:p w:rsidR="00E70041" w:rsidRPr="00E70041" w:rsidRDefault="00E70041" w:rsidP="00E70041">
            <w:pPr>
              <w:spacing w:after="0" w:line="240" w:lineRule="auto"/>
              <w:jc w:val="center"/>
              <w:rPr>
                <w:rFonts w:ascii="Times New Roman" w:eastAsia="Calibri" w:hAnsi="Times New Roman" w:cs="Times New Roman"/>
                <w:b/>
                <w:sz w:val="24"/>
                <w:szCs w:val="24"/>
                <w:lang w:eastAsia="pt-BR"/>
              </w:rPr>
            </w:pPr>
            <w:r w:rsidRPr="00E70041">
              <w:rPr>
                <w:rFonts w:ascii="Times New Roman" w:eastAsia="Calibri" w:hAnsi="Times New Roman" w:cs="Times New Roman"/>
                <w:b/>
                <w:sz w:val="24"/>
                <w:szCs w:val="24"/>
                <w:lang w:eastAsia="pt-BR"/>
              </w:rPr>
              <w:t>JAIR VIEIRA TANNÚS JUNIOR</w:t>
            </w:r>
          </w:p>
          <w:p w:rsidR="00E70041" w:rsidRPr="00E70041" w:rsidRDefault="00E70041" w:rsidP="00E70041">
            <w:pPr>
              <w:spacing w:after="0" w:line="240" w:lineRule="auto"/>
              <w:jc w:val="center"/>
              <w:rPr>
                <w:rFonts w:ascii="Times New Roman" w:eastAsia="Calibri" w:hAnsi="Times New Roman" w:cs="Times New Roman"/>
                <w:sz w:val="24"/>
                <w:szCs w:val="24"/>
                <w:lang w:eastAsia="pt-BR"/>
              </w:rPr>
            </w:pPr>
            <w:r w:rsidRPr="00E70041">
              <w:rPr>
                <w:rFonts w:ascii="Times New Roman" w:eastAsia="Calibri" w:hAnsi="Times New Roman" w:cs="Times New Roman"/>
                <w:sz w:val="24"/>
                <w:szCs w:val="24"/>
                <w:lang w:eastAsia="pt-BR"/>
              </w:rPr>
              <w:t>Secretário Executivo do Conselho</w:t>
            </w:r>
          </w:p>
        </w:tc>
      </w:tr>
    </w:tbl>
    <w:p w:rsidR="000F36D1" w:rsidRPr="00D037C3" w:rsidRDefault="000F36D1" w:rsidP="000F36D1">
      <w:pPr>
        <w:autoSpaceDE w:val="0"/>
        <w:autoSpaceDN w:val="0"/>
        <w:adjustRightInd w:val="0"/>
        <w:spacing w:after="0" w:line="240" w:lineRule="auto"/>
        <w:rPr>
          <w:rFonts w:ascii="Times New Roman" w:hAnsi="Times New Roman" w:cs="Times New Roman"/>
          <w:sz w:val="24"/>
          <w:szCs w:val="24"/>
        </w:rPr>
      </w:pPr>
    </w:p>
    <w:sectPr w:rsidR="000F36D1" w:rsidRPr="00D037C3" w:rsidSect="00E70041">
      <w:pgSz w:w="11906" w:h="16838"/>
      <w:pgMar w:top="709" w:right="849"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MT">
    <w:charset w:val="00"/>
    <w:family w:val="swiss"/>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80741"/>
    <w:multiLevelType w:val="hybridMultilevel"/>
    <w:tmpl w:val="08D65764"/>
    <w:lvl w:ilvl="0" w:tplc="EDD6F240">
      <w:start w:val="1"/>
      <w:numFmt w:val="decimal"/>
      <w:lvlText w:val="%1."/>
      <w:lvlJc w:val="left"/>
      <w:pPr>
        <w:tabs>
          <w:tab w:val="num" w:pos="1590"/>
        </w:tabs>
        <w:ind w:left="1590" w:hanging="1410"/>
      </w:pPr>
      <w:rPr>
        <w:rFonts w:hint="default"/>
        <w:b w:val="0"/>
        <w:i w:val="0"/>
        <w:color w:val="auto"/>
        <w:sz w:val="24"/>
        <w:szCs w:val="24"/>
      </w:rPr>
    </w:lvl>
    <w:lvl w:ilvl="1" w:tplc="0416000F">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ma">
    <w15:presenceInfo w15:providerId="None" w15:userId="m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9B"/>
    <w:rsid w:val="00006AB5"/>
    <w:rsid w:val="00021AE2"/>
    <w:rsid w:val="00025262"/>
    <w:rsid w:val="00042511"/>
    <w:rsid w:val="00066212"/>
    <w:rsid w:val="0007103E"/>
    <w:rsid w:val="00096A06"/>
    <w:rsid w:val="000B4A8B"/>
    <w:rsid w:val="000B54C9"/>
    <w:rsid w:val="000C36EE"/>
    <w:rsid w:val="000F36D1"/>
    <w:rsid w:val="0010256B"/>
    <w:rsid w:val="0012202C"/>
    <w:rsid w:val="00124F9D"/>
    <w:rsid w:val="00131ED2"/>
    <w:rsid w:val="00137F75"/>
    <w:rsid w:val="0018481F"/>
    <w:rsid w:val="001A552C"/>
    <w:rsid w:val="001C4D7F"/>
    <w:rsid w:val="001E6D3E"/>
    <w:rsid w:val="00225904"/>
    <w:rsid w:val="002344C9"/>
    <w:rsid w:val="00263D12"/>
    <w:rsid w:val="00285306"/>
    <w:rsid w:val="00292AAF"/>
    <w:rsid w:val="0029680E"/>
    <w:rsid w:val="0029706F"/>
    <w:rsid w:val="002B4D73"/>
    <w:rsid w:val="002C0C27"/>
    <w:rsid w:val="00313E10"/>
    <w:rsid w:val="00345561"/>
    <w:rsid w:val="0036768E"/>
    <w:rsid w:val="003814D3"/>
    <w:rsid w:val="00392730"/>
    <w:rsid w:val="003940F3"/>
    <w:rsid w:val="00394C62"/>
    <w:rsid w:val="00394D0E"/>
    <w:rsid w:val="003B2EA9"/>
    <w:rsid w:val="003C0BF8"/>
    <w:rsid w:val="0040026F"/>
    <w:rsid w:val="00461803"/>
    <w:rsid w:val="0049036A"/>
    <w:rsid w:val="0049798A"/>
    <w:rsid w:val="004B0D02"/>
    <w:rsid w:val="004B6416"/>
    <w:rsid w:val="004D1933"/>
    <w:rsid w:val="004E17DC"/>
    <w:rsid w:val="004F6340"/>
    <w:rsid w:val="005566BC"/>
    <w:rsid w:val="00566677"/>
    <w:rsid w:val="00570E3E"/>
    <w:rsid w:val="005A6819"/>
    <w:rsid w:val="005C66AB"/>
    <w:rsid w:val="005E5E1E"/>
    <w:rsid w:val="005E6881"/>
    <w:rsid w:val="006175E7"/>
    <w:rsid w:val="006425E7"/>
    <w:rsid w:val="00653C8E"/>
    <w:rsid w:val="00664B81"/>
    <w:rsid w:val="00677D4A"/>
    <w:rsid w:val="0068352C"/>
    <w:rsid w:val="00685F5B"/>
    <w:rsid w:val="006A7103"/>
    <w:rsid w:val="006B32F3"/>
    <w:rsid w:val="006C6367"/>
    <w:rsid w:val="0070301C"/>
    <w:rsid w:val="00722610"/>
    <w:rsid w:val="0075309B"/>
    <w:rsid w:val="00753CFA"/>
    <w:rsid w:val="007566E7"/>
    <w:rsid w:val="0076799C"/>
    <w:rsid w:val="00783C0C"/>
    <w:rsid w:val="0079080C"/>
    <w:rsid w:val="007938D0"/>
    <w:rsid w:val="007A128A"/>
    <w:rsid w:val="007B7DE6"/>
    <w:rsid w:val="007C1E07"/>
    <w:rsid w:val="007E535C"/>
    <w:rsid w:val="007E6439"/>
    <w:rsid w:val="00827C40"/>
    <w:rsid w:val="00840FE6"/>
    <w:rsid w:val="00853720"/>
    <w:rsid w:val="00861E5F"/>
    <w:rsid w:val="00867866"/>
    <w:rsid w:val="0089419B"/>
    <w:rsid w:val="008A242F"/>
    <w:rsid w:val="008B529B"/>
    <w:rsid w:val="009070B6"/>
    <w:rsid w:val="00926BE3"/>
    <w:rsid w:val="009754DC"/>
    <w:rsid w:val="009859D8"/>
    <w:rsid w:val="009913CA"/>
    <w:rsid w:val="009A2615"/>
    <w:rsid w:val="009A2733"/>
    <w:rsid w:val="009C73AC"/>
    <w:rsid w:val="009D67CB"/>
    <w:rsid w:val="00A274B0"/>
    <w:rsid w:val="00A323E3"/>
    <w:rsid w:val="00A50526"/>
    <w:rsid w:val="00A54E1A"/>
    <w:rsid w:val="00A75758"/>
    <w:rsid w:val="00A757ED"/>
    <w:rsid w:val="00A853FC"/>
    <w:rsid w:val="00A86C8B"/>
    <w:rsid w:val="00A90A7E"/>
    <w:rsid w:val="00AB0EE9"/>
    <w:rsid w:val="00AC09C4"/>
    <w:rsid w:val="00AD5410"/>
    <w:rsid w:val="00AF2034"/>
    <w:rsid w:val="00B5151D"/>
    <w:rsid w:val="00B65CB4"/>
    <w:rsid w:val="00B82E6C"/>
    <w:rsid w:val="00B9359D"/>
    <w:rsid w:val="00BA3629"/>
    <w:rsid w:val="00BB770A"/>
    <w:rsid w:val="00BC7734"/>
    <w:rsid w:val="00BD24C3"/>
    <w:rsid w:val="00C17705"/>
    <w:rsid w:val="00C23C4A"/>
    <w:rsid w:val="00C27B79"/>
    <w:rsid w:val="00C32457"/>
    <w:rsid w:val="00C4239C"/>
    <w:rsid w:val="00C4404A"/>
    <w:rsid w:val="00C62C3E"/>
    <w:rsid w:val="00C66F4B"/>
    <w:rsid w:val="00C718B6"/>
    <w:rsid w:val="00C75C27"/>
    <w:rsid w:val="00CA2F62"/>
    <w:rsid w:val="00CB088A"/>
    <w:rsid w:val="00CF0D3F"/>
    <w:rsid w:val="00CF3233"/>
    <w:rsid w:val="00D037C3"/>
    <w:rsid w:val="00D053E9"/>
    <w:rsid w:val="00D10720"/>
    <w:rsid w:val="00D3075F"/>
    <w:rsid w:val="00D36704"/>
    <w:rsid w:val="00D371ED"/>
    <w:rsid w:val="00D41488"/>
    <w:rsid w:val="00DC424B"/>
    <w:rsid w:val="00DD102B"/>
    <w:rsid w:val="00DD299C"/>
    <w:rsid w:val="00DE1CD1"/>
    <w:rsid w:val="00E3671E"/>
    <w:rsid w:val="00E36E18"/>
    <w:rsid w:val="00E579C6"/>
    <w:rsid w:val="00E70041"/>
    <w:rsid w:val="00EE094D"/>
    <w:rsid w:val="00EE27F9"/>
    <w:rsid w:val="00F14775"/>
    <w:rsid w:val="00F61294"/>
    <w:rsid w:val="00F72857"/>
    <w:rsid w:val="00F92E6B"/>
    <w:rsid w:val="00FA0D24"/>
    <w:rsid w:val="00FC2302"/>
    <w:rsid w:val="00FE44B2"/>
    <w:rsid w:val="00FF1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80178"/>
  <w15:docId w15:val="{0502B9E0-B570-4B34-A4B7-7DA0BD02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B529B"/>
    <w:pPr>
      <w:spacing w:after="200" w:line="276" w:lineRule="auto"/>
    </w:p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rsid w:val="008B529B"/>
    <w:rPr>
      <w:sz w:val="16"/>
      <w:szCs w:val="16"/>
    </w:rPr>
  </w:style>
  <w:style w:type="character" w:customStyle="1" w:styleId="EstiloNTCharCharCharCharChar">
    <w:name w:val="Estilo NT Char Char Char Char Char"/>
    <w:link w:val="EstiloNTCharCharCharChar"/>
    <w:rsid w:val="008B529B"/>
    <w:rPr>
      <w:rFonts w:ascii="Times New Roman" w:eastAsia="Times New Roman" w:hAnsi="Times New Roman" w:cs="Times New Roman"/>
      <w:sz w:val="24"/>
      <w:szCs w:val="24"/>
      <w:lang w:eastAsia="pt-BR"/>
    </w:rPr>
  </w:style>
  <w:style w:type="paragraph" w:customStyle="1" w:styleId="EstiloNTCharCharCharChar">
    <w:name w:val="Estilo NT Char Char Char Char"/>
    <w:basedOn w:val="Normal"/>
    <w:link w:val="EstiloNTCharCharCharCharChar"/>
    <w:rsid w:val="008B529B"/>
    <w:pPr>
      <w:spacing w:before="240" w:after="240" w:line="240" w:lineRule="auto"/>
      <w:jc w:val="both"/>
    </w:pPr>
    <w:rPr>
      <w:rFonts w:ascii="Times New Roman" w:eastAsia="Times New Roman" w:hAnsi="Times New Roman" w:cs="Times New Roman"/>
      <w:sz w:val="24"/>
      <w:szCs w:val="24"/>
      <w:lang w:eastAsia="pt-BR"/>
    </w:rPr>
  </w:style>
  <w:style w:type="character" w:styleId="Forte">
    <w:name w:val="Strong"/>
    <w:basedOn w:val="Fontepargpadro"/>
    <w:qFormat/>
    <w:rsid w:val="008B529B"/>
    <w:rPr>
      <w:b/>
      <w:bCs/>
    </w:rPr>
  </w:style>
  <w:style w:type="paragraph" w:customStyle="1" w:styleId="Default">
    <w:name w:val="Default"/>
    <w:rsid w:val="00C718B6"/>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861E5F"/>
    <w:pPr>
      <w:ind w:left="720"/>
      <w:contextualSpacing/>
    </w:pPr>
  </w:style>
  <w:style w:type="paragraph" w:styleId="Textodebalo">
    <w:name w:val="Balloon Text"/>
    <w:basedOn w:val="Normal"/>
    <w:link w:val="TextodebaloChar"/>
    <w:uiPriority w:val="99"/>
    <w:semiHidden/>
    <w:unhideWhenUsed/>
    <w:rsid w:val="00E579C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579C6"/>
    <w:rPr>
      <w:rFonts w:ascii="Segoe UI" w:hAnsi="Segoe UI" w:cs="Segoe UI"/>
      <w:sz w:val="18"/>
      <w:szCs w:val="18"/>
    </w:rPr>
  </w:style>
  <w:style w:type="paragraph" w:customStyle="1" w:styleId="WW-Ttulo1">
    <w:name w:val="WW-Título1"/>
    <w:basedOn w:val="Normal"/>
    <w:next w:val="Corpodetexto"/>
    <w:rsid w:val="00783C0C"/>
    <w:pPr>
      <w:keepNext/>
      <w:suppressAutoHyphens/>
      <w:spacing w:before="240" w:after="120" w:line="240" w:lineRule="auto"/>
    </w:pPr>
    <w:rPr>
      <w:rFonts w:ascii="Arial" w:eastAsia="Lucida Sans Unicode" w:hAnsi="Arial" w:cs="Tahoma"/>
      <w:sz w:val="28"/>
      <w:szCs w:val="28"/>
      <w:lang w:eastAsia="zh-CN"/>
    </w:rPr>
  </w:style>
  <w:style w:type="paragraph" w:customStyle="1" w:styleId="WW-Ttulo">
    <w:name w:val="WW-Título"/>
    <w:basedOn w:val="Normal"/>
    <w:next w:val="Subttulo"/>
    <w:rsid w:val="00783C0C"/>
    <w:pPr>
      <w:spacing w:after="0" w:line="240" w:lineRule="auto"/>
      <w:jc w:val="center"/>
    </w:pPr>
    <w:rPr>
      <w:rFonts w:ascii="Times New Roman" w:eastAsia="Times New Roman" w:hAnsi="Times New Roman" w:cs="Times New Roman"/>
      <w:b/>
      <w:bCs/>
      <w:sz w:val="24"/>
      <w:szCs w:val="20"/>
      <w:lang w:eastAsia="zh-CN"/>
    </w:rPr>
  </w:style>
  <w:style w:type="paragraph" w:customStyle="1" w:styleId="WW-NormalWeb">
    <w:name w:val="WW-Normal (Web)"/>
    <w:basedOn w:val="Normal"/>
    <w:rsid w:val="00783C0C"/>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WW-Corpodetexto3">
    <w:name w:val="WW-Corpo de texto 3"/>
    <w:basedOn w:val="Normal"/>
    <w:rsid w:val="00783C0C"/>
    <w:pPr>
      <w:tabs>
        <w:tab w:val="left" w:pos="1134"/>
      </w:tabs>
      <w:suppressAutoHyphens/>
      <w:spacing w:after="240" w:line="360" w:lineRule="auto"/>
      <w:ind w:right="40"/>
      <w:jc w:val="both"/>
    </w:pPr>
    <w:rPr>
      <w:rFonts w:ascii="Times New Roman" w:eastAsia="Times New Roman" w:hAnsi="Times New Roman" w:cs="Times New Roman"/>
      <w:sz w:val="24"/>
      <w:szCs w:val="24"/>
      <w:lang w:eastAsia="zh-CN"/>
    </w:rPr>
  </w:style>
  <w:style w:type="paragraph" w:customStyle="1" w:styleId="Corpodetexto21">
    <w:name w:val="Corpo de texto 21"/>
    <w:basedOn w:val="Normal"/>
    <w:rsid w:val="00783C0C"/>
    <w:pPr>
      <w:widowControl w:val="0"/>
      <w:suppressAutoHyphens/>
      <w:spacing w:after="0" w:line="240" w:lineRule="auto"/>
      <w:jc w:val="both"/>
    </w:pPr>
    <w:rPr>
      <w:rFonts w:ascii="Times New Roman" w:eastAsia="Times New Roman" w:hAnsi="Times New Roman" w:cs="Times New Roman"/>
      <w:sz w:val="24"/>
      <w:szCs w:val="20"/>
      <w:lang w:eastAsia="zh-CN"/>
    </w:rPr>
  </w:style>
  <w:style w:type="paragraph" w:styleId="Corpodetexto">
    <w:name w:val="Body Text"/>
    <w:basedOn w:val="Normal"/>
    <w:link w:val="CorpodetextoChar"/>
    <w:uiPriority w:val="99"/>
    <w:semiHidden/>
    <w:unhideWhenUsed/>
    <w:rsid w:val="00783C0C"/>
    <w:pPr>
      <w:spacing w:after="120"/>
    </w:pPr>
  </w:style>
  <w:style w:type="character" w:customStyle="1" w:styleId="CorpodetextoChar">
    <w:name w:val="Corpo de texto Char"/>
    <w:basedOn w:val="Fontepargpadro"/>
    <w:link w:val="Corpodetexto"/>
    <w:uiPriority w:val="99"/>
    <w:semiHidden/>
    <w:rsid w:val="00783C0C"/>
  </w:style>
  <w:style w:type="paragraph" w:styleId="Subttulo">
    <w:name w:val="Subtitle"/>
    <w:basedOn w:val="Normal"/>
    <w:next w:val="Normal"/>
    <w:link w:val="SubttuloChar"/>
    <w:uiPriority w:val="11"/>
    <w:qFormat/>
    <w:rsid w:val="00783C0C"/>
    <w:pPr>
      <w:numPr>
        <w:ilvl w:val="1"/>
      </w:numPr>
      <w:spacing w:after="160"/>
    </w:pPr>
    <w:rPr>
      <w:rFonts w:eastAsiaTheme="minorEastAsia"/>
      <w:color w:val="5A5A5A" w:themeColor="text1" w:themeTint="A5"/>
      <w:spacing w:val="15"/>
    </w:rPr>
  </w:style>
  <w:style w:type="character" w:customStyle="1" w:styleId="SubttuloChar">
    <w:name w:val="Subtítulo Char"/>
    <w:basedOn w:val="Fontepargpadro"/>
    <w:link w:val="Subttulo"/>
    <w:uiPriority w:val="11"/>
    <w:rsid w:val="00783C0C"/>
    <w:rPr>
      <w:rFonts w:eastAsiaTheme="minorEastAsia"/>
      <w:color w:val="5A5A5A" w:themeColor="text1" w:themeTint="A5"/>
      <w:spacing w:val="15"/>
    </w:rPr>
  </w:style>
  <w:style w:type="table" w:styleId="Tabelacomgrade">
    <w:name w:val="Table Grid"/>
    <w:basedOn w:val="Tabelanormal"/>
    <w:uiPriority w:val="59"/>
    <w:rsid w:val="00E70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2</Pages>
  <Words>789</Words>
  <Characters>4266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Agência Nacional de Águas</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Antonio Mota Amorim</dc:creator>
  <cp:keywords/>
  <dc:description/>
  <cp:lastModifiedBy>mma</cp:lastModifiedBy>
  <cp:revision>10</cp:revision>
  <cp:lastPrinted>2017-05-04T13:15:00Z</cp:lastPrinted>
  <dcterms:created xsi:type="dcterms:W3CDTF">2017-08-30T19:10:00Z</dcterms:created>
  <dcterms:modified xsi:type="dcterms:W3CDTF">2017-08-31T12:25:00Z</dcterms:modified>
</cp:coreProperties>
</file>